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7E48F5" w14:textId="77777777" w:rsidR="005B0CAE" w:rsidRDefault="005B0CAE" w:rsidP="00466097">
      <w:pPr>
        <w:tabs>
          <w:tab w:val="left" w:pos="1410"/>
          <w:tab w:val="left" w:pos="5340"/>
        </w:tabs>
        <w:jc w:val="center"/>
        <w:rPr>
          <w:b/>
          <w:color w:val="000000" w:themeColor="text1"/>
        </w:rPr>
      </w:pPr>
      <w:r>
        <w:rPr>
          <w:b/>
          <w:color w:val="000000" w:themeColor="text1"/>
        </w:rPr>
        <w:t xml:space="preserve"> </w:t>
      </w:r>
    </w:p>
    <w:p w14:paraId="70BBFDA4" w14:textId="73B17BB7" w:rsidR="00155E6B" w:rsidRDefault="00240461" w:rsidP="00466097">
      <w:pPr>
        <w:tabs>
          <w:tab w:val="left" w:pos="1410"/>
          <w:tab w:val="left" w:pos="5340"/>
        </w:tabs>
        <w:jc w:val="center"/>
        <w:rPr>
          <w:b/>
          <w:color w:val="000000" w:themeColor="text1"/>
        </w:rPr>
      </w:pPr>
      <w:r>
        <w:rPr>
          <w:b/>
          <w:color w:val="000000" w:themeColor="text1"/>
        </w:rPr>
        <w:t xml:space="preserve">PASVALIO RAJONO SAVIVALDYBĖS </w:t>
      </w:r>
      <w:r w:rsidR="00544948">
        <w:rPr>
          <w:b/>
          <w:color w:val="000000" w:themeColor="text1"/>
        </w:rPr>
        <w:t>ADMINISTRACIJOS</w:t>
      </w:r>
      <w:r>
        <w:rPr>
          <w:b/>
          <w:color w:val="000000" w:themeColor="text1"/>
        </w:rPr>
        <w:t xml:space="preserve"> </w:t>
      </w:r>
      <w:r w:rsidR="0049473E">
        <w:rPr>
          <w:b/>
          <w:color w:val="000000" w:themeColor="text1"/>
        </w:rPr>
        <w:t>BIUDŽETO VYKDYMO ATASKAITŲ PAGAL 202</w:t>
      </w:r>
      <w:r w:rsidR="00544948">
        <w:rPr>
          <w:b/>
          <w:color w:val="000000" w:themeColor="text1"/>
        </w:rPr>
        <w:t>3</w:t>
      </w:r>
      <w:r w:rsidR="0049473E">
        <w:rPr>
          <w:b/>
          <w:color w:val="000000" w:themeColor="text1"/>
        </w:rPr>
        <w:t xml:space="preserve"> M. </w:t>
      </w:r>
      <w:r w:rsidR="00D6303D">
        <w:rPr>
          <w:b/>
          <w:color w:val="000000" w:themeColor="text1"/>
        </w:rPr>
        <w:t>BIRŽELIO</w:t>
      </w:r>
      <w:r w:rsidR="0049473E">
        <w:rPr>
          <w:b/>
          <w:color w:val="000000" w:themeColor="text1"/>
        </w:rPr>
        <w:t xml:space="preserve"> 3</w:t>
      </w:r>
      <w:r w:rsidR="00D6303D">
        <w:rPr>
          <w:b/>
          <w:color w:val="000000" w:themeColor="text1"/>
        </w:rPr>
        <w:t>0</w:t>
      </w:r>
      <w:r w:rsidR="0049473E">
        <w:rPr>
          <w:b/>
          <w:color w:val="000000" w:themeColor="text1"/>
        </w:rPr>
        <w:t xml:space="preserve"> D.  DUOMENIS</w:t>
      </w:r>
      <w:r w:rsidR="00D366EF" w:rsidRPr="00124867">
        <w:rPr>
          <w:b/>
          <w:color w:val="000000" w:themeColor="text1"/>
        </w:rPr>
        <w:t xml:space="preserve"> </w:t>
      </w:r>
      <w:r w:rsidR="00155E6B" w:rsidRPr="00124867">
        <w:rPr>
          <w:b/>
          <w:color w:val="000000" w:themeColor="text1"/>
        </w:rPr>
        <w:t>AIŠKINAMASIS RAŠTAS</w:t>
      </w:r>
    </w:p>
    <w:p w14:paraId="189E9753" w14:textId="77777777" w:rsidR="00896978" w:rsidRPr="00124867" w:rsidRDefault="00896978" w:rsidP="0049473E">
      <w:pPr>
        <w:jc w:val="center"/>
        <w:rPr>
          <w:color w:val="000000" w:themeColor="text1"/>
        </w:rPr>
      </w:pPr>
    </w:p>
    <w:p w14:paraId="76FE6241" w14:textId="77777777" w:rsidR="00155E6B" w:rsidRPr="00124867" w:rsidRDefault="00155E6B" w:rsidP="00155E6B">
      <w:pPr>
        <w:rPr>
          <w:color w:val="000000" w:themeColor="text1"/>
        </w:rPr>
      </w:pPr>
    </w:p>
    <w:p w14:paraId="3080ACED" w14:textId="191AA0DA" w:rsidR="00D66619" w:rsidRDefault="0053504F" w:rsidP="00744CCE">
      <w:pPr>
        <w:pStyle w:val="Antrats"/>
        <w:tabs>
          <w:tab w:val="left" w:pos="720"/>
        </w:tabs>
        <w:spacing w:line="360" w:lineRule="auto"/>
        <w:jc w:val="both"/>
        <w:rPr>
          <w:color w:val="000000" w:themeColor="text1"/>
        </w:rPr>
      </w:pPr>
      <w:r w:rsidRPr="00124867">
        <w:rPr>
          <w:color w:val="000000" w:themeColor="text1"/>
        </w:rPr>
        <w:tab/>
      </w:r>
      <w:r w:rsidR="00D66619">
        <w:rPr>
          <w:color w:val="000000" w:themeColor="text1"/>
        </w:rPr>
        <w:t xml:space="preserve">Pasvalio rajono savivaldybės </w:t>
      </w:r>
      <w:r w:rsidR="00544948">
        <w:rPr>
          <w:color w:val="000000" w:themeColor="text1"/>
        </w:rPr>
        <w:t>administracij</w:t>
      </w:r>
      <w:r w:rsidR="00BB3FEE">
        <w:rPr>
          <w:color w:val="000000" w:themeColor="text1"/>
        </w:rPr>
        <w:t>os</w:t>
      </w:r>
      <w:r w:rsidR="00D66619">
        <w:rPr>
          <w:color w:val="000000" w:themeColor="text1"/>
        </w:rPr>
        <w:t xml:space="preserve"> biudžeto vykdymo ataskaitų rinkinys pagal 202</w:t>
      </w:r>
      <w:r w:rsidR="00544948">
        <w:rPr>
          <w:color w:val="000000" w:themeColor="text1"/>
        </w:rPr>
        <w:t>3</w:t>
      </w:r>
      <w:r w:rsidR="00D66619">
        <w:rPr>
          <w:color w:val="000000" w:themeColor="text1"/>
        </w:rPr>
        <w:t xml:space="preserve"> m. </w:t>
      </w:r>
      <w:r w:rsidR="00D6303D">
        <w:rPr>
          <w:color w:val="000000" w:themeColor="text1"/>
        </w:rPr>
        <w:t>birželio</w:t>
      </w:r>
      <w:r w:rsidR="00D66619">
        <w:rPr>
          <w:color w:val="000000" w:themeColor="text1"/>
        </w:rPr>
        <w:t xml:space="preserve"> 3</w:t>
      </w:r>
      <w:r w:rsidR="00D6303D">
        <w:rPr>
          <w:color w:val="000000" w:themeColor="text1"/>
        </w:rPr>
        <w:t>0</w:t>
      </w:r>
      <w:r w:rsidR="00D66619">
        <w:rPr>
          <w:color w:val="000000" w:themeColor="text1"/>
        </w:rPr>
        <w:t xml:space="preserve"> d. duomenis sudarytas vadovaujantis Valstybės ir savivaldybių biudžetinių įstaigų ir kitų subjektų žemesniojo lygio biudžeto vykdymo sudarymo taisyklėmis, patvirtintomis Lietuvos Respublikos finansų ministro 2008 m. gruodžio 31 d. įsakymų Nr. 1K-465 „Dėl Valstybės ir savivaldybių biudžetinių įstaigų ir kitų subjektų žemesniojo lygio biudžeto vykdymo ataskaitų sudarymo taisyklių ir formų patvirtinimo“.</w:t>
      </w:r>
    </w:p>
    <w:p w14:paraId="710D1910" w14:textId="260F2925" w:rsidR="00C42CC7" w:rsidRDefault="00C42CC7" w:rsidP="00744CCE">
      <w:pPr>
        <w:pStyle w:val="Antrats"/>
        <w:tabs>
          <w:tab w:val="left" w:pos="720"/>
        </w:tabs>
        <w:spacing w:line="360" w:lineRule="auto"/>
        <w:jc w:val="both"/>
        <w:rPr>
          <w:b/>
          <w:bCs/>
          <w:color w:val="000000" w:themeColor="text1"/>
        </w:rPr>
      </w:pPr>
      <w:r>
        <w:rPr>
          <w:color w:val="000000" w:themeColor="text1"/>
        </w:rPr>
        <w:tab/>
      </w:r>
      <w:r w:rsidRPr="00544948">
        <w:rPr>
          <w:b/>
          <w:bCs/>
          <w:color w:val="000000" w:themeColor="text1"/>
        </w:rPr>
        <w:t xml:space="preserve">Pasvalio rajono savivaldybės </w:t>
      </w:r>
      <w:r w:rsidR="00544948" w:rsidRPr="00544948">
        <w:rPr>
          <w:b/>
          <w:bCs/>
          <w:color w:val="000000" w:themeColor="text1"/>
        </w:rPr>
        <w:t xml:space="preserve">administracijos pajamų įmokų į biudžetą, </w:t>
      </w:r>
      <w:r w:rsidR="00544948">
        <w:rPr>
          <w:b/>
          <w:bCs/>
          <w:color w:val="000000" w:themeColor="text1"/>
        </w:rPr>
        <w:t>ataskaita</w:t>
      </w:r>
      <w:r w:rsidR="00E73D28" w:rsidRPr="00544948">
        <w:rPr>
          <w:b/>
          <w:bCs/>
          <w:color w:val="000000" w:themeColor="text1"/>
        </w:rPr>
        <w:t xml:space="preserve"> (Forma Nr. 1).</w:t>
      </w:r>
    </w:p>
    <w:p w14:paraId="52C1F75E" w14:textId="10A11C68" w:rsidR="007405A8" w:rsidRPr="00E66ABC" w:rsidRDefault="007405A8" w:rsidP="00744CCE">
      <w:pPr>
        <w:pStyle w:val="Antrats"/>
        <w:tabs>
          <w:tab w:val="left" w:pos="720"/>
        </w:tabs>
        <w:spacing w:line="360" w:lineRule="auto"/>
        <w:jc w:val="both"/>
        <w:rPr>
          <w:color w:val="000000" w:themeColor="text1"/>
        </w:rPr>
      </w:pPr>
      <w:r>
        <w:rPr>
          <w:b/>
          <w:bCs/>
          <w:color w:val="000000" w:themeColor="text1"/>
        </w:rPr>
        <w:tab/>
      </w:r>
      <w:r w:rsidRPr="00E66ABC">
        <w:rPr>
          <w:color w:val="000000" w:themeColor="text1"/>
        </w:rPr>
        <w:t>Patvirtintas biudžetinių įstaigų pajamų įmokų į savivaldybės biudžetą 2023 m. planas -94000 Eur. Administracija  į savivaldybės iždą  per ataskaitinį laikotarpį pervedė -</w:t>
      </w:r>
      <w:r w:rsidR="00A0194C" w:rsidRPr="00E66ABC">
        <w:rPr>
          <w:color w:val="000000" w:themeColor="text1"/>
        </w:rPr>
        <w:t>60042,96</w:t>
      </w:r>
      <w:r w:rsidRPr="00E66ABC">
        <w:rPr>
          <w:color w:val="000000" w:themeColor="text1"/>
        </w:rPr>
        <w:t xml:space="preserve"> Eur pajamų įmokų, iš jų: biudžetinių įstaigų pajamos už prekes ir paslaugas, įmokos kodas 1.4.2.1.1.1. </w:t>
      </w:r>
      <w:r w:rsidR="00A0194C" w:rsidRPr="00E66ABC">
        <w:rPr>
          <w:color w:val="000000" w:themeColor="text1"/>
        </w:rPr>
        <w:t>3656,61</w:t>
      </w:r>
      <w:r w:rsidRPr="00E66ABC">
        <w:rPr>
          <w:color w:val="000000" w:themeColor="text1"/>
        </w:rPr>
        <w:t xml:space="preserve"> Eur, biudžetinių įstaigų pajamos už materialiojo turto nuomą, įmokos kodas 1.4.2.1.2.1. -</w:t>
      </w:r>
      <w:r w:rsidR="00A0194C" w:rsidRPr="00E66ABC">
        <w:rPr>
          <w:color w:val="000000" w:themeColor="text1"/>
        </w:rPr>
        <w:t>56386,35</w:t>
      </w:r>
      <w:r w:rsidRPr="00E66ABC">
        <w:rPr>
          <w:color w:val="000000" w:themeColor="text1"/>
        </w:rPr>
        <w:t xml:space="preserve"> Eur.</w:t>
      </w:r>
    </w:p>
    <w:p w14:paraId="12677165" w14:textId="3F49054D" w:rsidR="007405A8" w:rsidRPr="00E66ABC" w:rsidRDefault="00D97900" w:rsidP="00744CCE">
      <w:pPr>
        <w:pStyle w:val="Antrats"/>
        <w:tabs>
          <w:tab w:val="left" w:pos="720"/>
        </w:tabs>
        <w:spacing w:line="360" w:lineRule="auto"/>
        <w:jc w:val="both"/>
        <w:rPr>
          <w:color w:val="000000" w:themeColor="text1"/>
        </w:rPr>
      </w:pPr>
      <w:r w:rsidRPr="00E66ABC">
        <w:rPr>
          <w:color w:val="000000" w:themeColor="text1"/>
        </w:rPr>
        <w:tab/>
      </w:r>
      <w:r w:rsidR="007405A8" w:rsidRPr="00E66ABC">
        <w:rPr>
          <w:color w:val="000000" w:themeColor="text1"/>
        </w:rPr>
        <w:t xml:space="preserve">Gauti ir panaudoti biudžeto asignavimai per ataskaitinį laikotarpį </w:t>
      </w:r>
      <w:r w:rsidR="00A0194C" w:rsidRPr="00E66ABC">
        <w:rPr>
          <w:color w:val="000000" w:themeColor="text1"/>
        </w:rPr>
        <w:t>38273,12</w:t>
      </w:r>
      <w:r w:rsidR="007405A8" w:rsidRPr="00E66ABC">
        <w:rPr>
          <w:color w:val="000000" w:themeColor="text1"/>
        </w:rPr>
        <w:t xml:space="preserve"> Eur, iš jų: įmokos kodas 1.4.2.1.1.1. – </w:t>
      </w:r>
      <w:r w:rsidR="00A0194C" w:rsidRPr="00E66ABC">
        <w:rPr>
          <w:color w:val="000000" w:themeColor="text1"/>
        </w:rPr>
        <w:t>3077,84</w:t>
      </w:r>
      <w:r w:rsidR="007405A8" w:rsidRPr="00E66ABC">
        <w:rPr>
          <w:color w:val="000000" w:themeColor="text1"/>
        </w:rPr>
        <w:t xml:space="preserve"> Eur, 1.4.2.1.2.1 – </w:t>
      </w:r>
      <w:r w:rsidR="00A0194C" w:rsidRPr="00E66ABC">
        <w:rPr>
          <w:color w:val="000000" w:themeColor="text1"/>
        </w:rPr>
        <w:t>35195,28</w:t>
      </w:r>
      <w:r w:rsidR="007405A8" w:rsidRPr="00E66ABC">
        <w:rPr>
          <w:color w:val="000000" w:themeColor="text1"/>
        </w:rPr>
        <w:t xml:space="preserve"> Eur.</w:t>
      </w:r>
    </w:p>
    <w:p w14:paraId="1F5AB1BB" w14:textId="013AB31A" w:rsidR="00D97900" w:rsidRPr="00E66ABC" w:rsidRDefault="00D97900" w:rsidP="00D97900">
      <w:pPr>
        <w:pStyle w:val="Antrats"/>
        <w:tabs>
          <w:tab w:val="left" w:pos="720"/>
        </w:tabs>
        <w:spacing w:line="360" w:lineRule="auto"/>
        <w:jc w:val="both"/>
        <w:rPr>
          <w:color w:val="000000" w:themeColor="text1"/>
        </w:rPr>
      </w:pPr>
      <w:r w:rsidRPr="00E66ABC">
        <w:rPr>
          <w:color w:val="000000" w:themeColor="text1"/>
        </w:rPr>
        <w:tab/>
        <w:t xml:space="preserve">Negautų ir nepanaudotų asignavimų likutis ataskaitinio laikotarpio pabaigoje yra </w:t>
      </w:r>
      <w:r w:rsidR="00A0194C" w:rsidRPr="00E66ABC">
        <w:rPr>
          <w:color w:val="000000" w:themeColor="text1"/>
        </w:rPr>
        <w:t>21769,84</w:t>
      </w:r>
      <w:r w:rsidRPr="00E66ABC">
        <w:rPr>
          <w:color w:val="000000" w:themeColor="text1"/>
        </w:rPr>
        <w:t xml:space="preserve"> Eur, iš jų: įmokos kodas 1.4.2.1.1.1. – </w:t>
      </w:r>
      <w:r w:rsidR="00A0194C" w:rsidRPr="00E66ABC">
        <w:rPr>
          <w:color w:val="000000" w:themeColor="text1"/>
        </w:rPr>
        <w:t>578,77</w:t>
      </w:r>
      <w:r w:rsidRPr="00E66ABC">
        <w:rPr>
          <w:color w:val="000000" w:themeColor="text1"/>
        </w:rPr>
        <w:t xml:space="preserve"> Eur, 1.4.2.1.2.1 – </w:t>
      </w:r>
      <w:r w:rsidR="00A0194C" w:rsidRPr="00E66ABC">
        <w:rPr>
          <w:color w:val="000000" w:themeColor="text1"/>
        </w:rPr>
        <w:t>21191,07</w:t>
      </w:r>
      <w:r w:rsidRPr="00E66ABC">
        <w:rPr>
          <w:color w:val="000000" w:themeColor="text1"/>
        </w:rPr>
        <w:t xml:space="preserve"> Eur.</w:t>
      </w:r>
    </w:p>
    <w:p w14:paraId="675B2EE2" w14:textId="555D771D" w:rsidR="00555C41" w:rsidRPr="00E66ABC" w:rsidRDefault="000479D2" w:rsidP="00744CCE">
      <w:pPr>
        <w:pStyle w:val="Antrats"/>
        <w:tabs>
          <w:tab w:val="left" w:pos="720"/>
        </w:tabs>
        <w:spacing w:line="360" w:lineRule="auto"/>
        <w:jc w:val="both"/>
        <w:rPr>
          <w:color w:val="000000" w:themeColor="text1"/>
        </w:rPr>
      </w:pPr>
      <w:r w:rsidRPr="00E66ABC">
        <w:rPr>
          <w:color w:val="000000" w:themeColor="text1"/>
        </w:rPr>
        <w:tab/>
      </w:r>
      <w:r w:rsidR="00D97900" w:rsidRPr="00E66ABC">
        <w:rPr>
          <w:b/>
          <w:bCs/>
          <w:color w:val="000000" w:themeColor="text1"/>
        </w:rPr>
        <w:t>Savivaldybės administracijos</w:t>
      </w:r>
      <w:r w:rsidR="004A4504" w:rsidRPr="00E66ABC">
        <w:rPr>
          <w:b/>
          <w:bCs/>
          <w:color w:val="000000" w:themeColor="text1"/>
        </w:rPr>
        <w:t xml:space="preserve"> biudžeto sąmatų vykdymas</w:t>
      </w:r>
      <w:r w:rsidR="00555C41" w:rsidRPr="00E66ABC">
        <w:rPr>
          <w:b/>
          <w:bCs/>
          <w:color w:val="000000" w:themeColor="text1"/>
        </w:rPr>
        <w:t xml:space="preserve"> pagal finansavimo šaltinius (Forma Nr.</w:t>
      </w:r>
      <w:r w:rsidR="00555C41" w:rsidRPr="00E66ABC">
        <w:rPr>
          <w:color w:val="000000" w:themeColor="text1"/>
        </w:rPr>
        <w:t xml:space="preserve"> </w:t>
      </w:r>
      <w:r w:rsidR="00555C41" w:rsidRPr="00E66ABC">
        <w:rPr>
          <w:b/>
          <w:bCs/>
          <w:color w:val="000000" w:themeColor="text1"/>
        </w:rPr>
        <w:t>2</w:t>
      </w:r>
      <w:r w:rsidR="00555C41" w:rsidRPr="00E66ABC">
        <w:rPr>
          <w:color w:val="000000" w:themeColor="text1"/>
        </w:rPr>
        <w:t>).</w:t>
      </w:r>
    </w:p>
    <w:p w14:paraId="0E24E5BB" w14:textId="55B7DB32" w:rsidR="007C01CD" w:rsidRPr="00E66ABC" w:rsidRDefault="009B51F5" w:rsidP="004C25A6">
      <w:pPr>
        <w:spacing w:line="360" w:lineRule="auto"/>
        <w:jc w:val="both"/>
        <w:rPr>
          <w:color w:val="000000" w:themeColor="text1"/>
        </w:rPr>
      </w:pPr>
      <w:r w:rsidRPr="00E66ABC">
        <w:rPr>
          <w:color w:val="000000" w:themeColor="text1"/>
        </w:rPr>
        <w:tab/>
      </w:r>
      <w:r w:rsidR="00555C41" w:rsidRPr="00E66ABC">
        <w:rPr>
          <w:color w:val="000000" w:themeColor="text1"/>
        </w:rPr>
        <w:t>Administracijos</w:t>
      </w:r>
      <w:r w:rsidR="004A4504" w:rsidRPr="00E66ABC">
        <w:rPr>
          <w:color w:val="000000" w:themeColor="text1"/>
        </w:rPr>
        <w:t xml:space="preserve"> </w:t>
      </w:r>
      <w:r w:rsidR="000479D2" w:rsidRPr="00E66ABC">
        <w:rPr>
          <w:color w:val="000000" w:themeColor="text1"/>
        </w:rPr>
        <w:t>202</w:t>
      </w:r>
      <w:r w:rsidR="00D97900" w:rsidRPr="00E66ABC">
        <w:rPr>
          <w:color w:val="000000" w:themeColor="text1"/>
        </w:rPr>
        <w:t>3</w:t>
      </w:r>
      <w:r w:rsidR="000479D2" w:rsidRPr="00E66ABC">
        <w:rPr>
          <w:color w:val="000000" w:themeColor="text1"/>
        </w:rPr>
        <w:t xml:space="preserve"> m. I</w:t>
      </w:r>
      <w:r w:rsidR="00D6303D" w:rsidRPr="00E66ABC">
        <w:rPr>
          <w:color w:val="000000" w:themeColor="text1"/>
        </w:rPr>
        <w:t>I</w:t>
      </w:r>
      <w:r w:rsidR="000479D2" w:rsidRPr="00E66ABC">
        <w:rPr>
          <w:color w:val="000000" w:themeColor="text1"/>
        </w:rPr>
        <w:t xml:space="preserve"> </w:t>
      </w:r>
      <w:proofErr w:type="spellStart"/>
      <w:r w:rsidR="000479D2" w:rsidRPr="00E66ABC">
        <w:rPr>
          <w:color w:val="000000" w:themeColor="text1"/>
        </w:rPr>
        <w:t>ketv</w:t>
      </w:r>
      <w:proofErr w:type="spellEnd"/>
      <w:r w:rsidR="000479D2" w:rsidRPr="00E66ABC">
        <w:rPr>
          <w:color w:val="000000" w:themeColor="text1"/>
        </w:rPr>
        <w:t>.</w:t>
      </w:r>
      <w:r w:rsidR="005A550B" w:rsidRPr="00E66ABC">
        <w:rPr>
          <w:color w:val="000000" w:themeColor="text1"/>
        </w:rPr>
        <w:t xml:space="preserve"> bendras biudžeto asignavimų planas sudarė </w:t>
      </w:r>
      <w:r w:rsidR="00D6303D" w:rsidRPr="00E66ABC">
        <w:rPr>
          <w:b/>
          <w:color w:val="000000" w:themeColor="text1"/>
        </w:rPr>
        <w:t>10370000</w:t>
      </w:r>
      <w:r w:rsidRPr="00E66ABC">
        <w:rPr>
          <w:color w:val="000000" w:themeColor="text1"/>
        </w:rPr>
        <w:t xml:space="preserve"> </w:t>
      </w:r>
      <w:r w:rsidR="005A550B" w:rsidRPr="00E66ABC">
        <w:rPr>
          <w:color w:val="000000" w:themeColor="text1"/>
        </w:rPr>
        <w:t xml:space="preserve">Eur, </w:t>
      </w:r>
      <w:r w:rsidRPr="00E66ABC">
        <w:rPr>
          <w:color w:val="000000" w:themeColor="text1"/>
        </w:rPr>
        <w:t xml:space="preserve">t. sk. valstybės deleguotoms funkcijoms atlikti – </w:t>
      </w:r>
      <w:r w:rsidR="00D6303D" w:rsidRPr="00E66ABC">
        <w:rPr>
          <w:b/>
          <w:color w:val="000000" w:themeColor="text1"/>
        </w:rPr>
        <w:t>971200</w:t>
      </w:r>
      <w:r w:rsidRPr="00E66ABC">
        <w:rPr>
          <w:color w:val="000000" w:themeColor="text1"/>
        </w:rPr>
        <w:t xml:space="preserve"> Eur, biudžeto lėšos – </w:t>
      </w:r>
      <w:r w:rsidR="00D6303D" w:rsidRPr="00E66ABC">
        <w:rPr>
          <w:b/>
          <w:color w:val="000000" w:themeColor="text1"/>
        </w:rPr>
        <w:t>7885100,00</w:t>
      </w:r>
      <w:r w:rsidRPr="00E66ABC">
        <w:rPr>
          <w:color w:val="000000" w:themeColor="text1"/>
        </w:rPr>
        <w:t xml:space="preserve"> Eur, specialiosios lėšos – </w:t>
      </w:r>
      <w:r w:rsidR="00D6303D" w:rsidRPr="00E66ABC">
        <w:rPr>
          <w:b/>
          <w:color w:val="000000" w:themeColor="text1"/>
        </w:rPr>
        <w:t>51000,00</w:t>
      </w:r>
      <w:r w:rsidRPr="00E66ABC">
        <w:rPr>
          <w:color w:val="000000" w:themeColor="text1"/>
        </w:rPr>
        <w:t xml:space="preserve"> Eur, valstybės biudžeto lėšos – </w:t>
      </w:r>
      <w:r w:rsidR="00D6303D" w:rsidRPr="00E66ABC">
        <w:rPr>
          <w:b/>
          <w:color w:val="000000" w:themeColor="text1"/>
        </w:rPr>
        <w:t>1235500,00</w:t>
      </w:r>
      <w:r w:rsidR="009F6011" w:rsidRPr="00E66ABC">
        <w:rPr>
          <w:b/>
          <w:color w:val="000000" w:themeColor="text1"/>
        </w:rPr>
        <w:t xml:space="preserve"> </w:t>
      </w:r>
      <w:r w:rsidRPr="00E66ABC">
        <w:rPr>
          <w:color w:val="000000" w:themeColor="text1"/>
        </w:rPr>
        <w:t xml:space="preserve">Eur, valstybės dotacijos – </w:t>
      </w:r>
      <w:r w:rsidR="00D6303D" w:rsidRPr="00E66ABC">
        <w:rPr>
          <w:b/>
          <w:color w:val="000000" w:themeColor="text1"/>
        </w:rPr>
        <w:t>8700,00</w:t>
      </w:r>
      <w:r w:rsidRPr="00E66ABC">
        <w:rPr>
          <w:b/>
          <w:color w:val="000000" w:themeColor="text1"/>
        </w:rPr>
        <w:t xml:space="preserve"> </w:t>
      </w:r>
      <w:r w:rsidRPr="00E66ABC">
        <w:rPr>
          <w:color w:val="000000" w:themeColor="text1"/>
          <w:szCs w:val="24"/>
        </w:rPr>
        <w:t>Eur</w:t>
      </w:r>
      <w:r w:rsidR="00D6303D" w:rsidRPr="00E66ABC">
        <w:rPr>
          <w:color w:val="000000" w:themeColor="text1"/>
          <w:szCs w:val="24"/>
        </w:rPr>
        <w:t xml:space="preserve">, Europos Sąjungos paramos lėšos – </w:t>
      </w:r>
      <w:r w:rsidR="00D6303D" w:rsidRPr="00E66ABC">
        <w:rPr>
          <w:b/>
          <w:color w:val="000000" w:themeColor="text1"/>
          <w:szCs w:val="24"/>
        </w:rPr>
        <w:t>86200,00</w:t>
      </w:r>
      <w:r w:rsidR="00D6303D" w:rsidRPr="00E66ABC">
        <w:rPr>
          <w:color w:val="000000" w:themeColor="text1"/>
          <w:szCs w:val="24"/>
        </w:rPr>
        <w:t xml:space="preserve"> Eur, mokymo lėšoms finansuoti – </w:t>
      </w:r>
      <w:r w:rsidR="00D6303D" w:rsidRPr="00E66ABC">
        <w:rPr>
          <w:b/>
          <w:color w:val="000000" w:themeColor="text1"/>
          <w:szCs w:val="24"/>
        </w:rPr>
        <w:t>132300,00</w:t>
      </w:r>
      <w:r w:rsidR="00D6303D" w:rsidRPr="00E66ABC">
        <w:rPr>
          <w:color w:val="000000" w:themeColor="text1"/>
          <w:szCs w:val="24"/>
        </w:rPr>
        <w:t xml:space="preserve"> Eur.</w:t>
      </w:r>
    </w:p>
    <w:p w14:paraId="06DAE289" w14:textId="11AF32B2" w:rsidR="007E2A2F" w:rsidRPr="00E66ABC" w:rsidRDefault="007C01CD" w:rsidP="004C25A6">
      <w:pPr>
        <w:spacing w:line="360" w:lineRule="auto"/>
        <w:jc w:val="both"/>
        <w:rPr>
          <w:color w:val="000000" w:themeColor="text1"/>
          <w:lang w:val="en-US"/>
        </w:rPr>
      </w:pPr>
      <w:r w:rsidRPr="00E66ABC">
        <w:rPr>
          <w:color w:val="000000" w:themeColor="text1"/>
        </w:rPr>
        <w:tab/>
      </w:r>
      <w:r w:rsidR="004C25A6" w:rsidRPr="00E66ABC">
        <w:rPr>
          <w:color w:val="000000" w:themeColor="text1"/>
        </w:rPr>
        <w:t xml:space="preserve"> Per 2023 m. I</w:t>
      </w:r>
      <w:r w:rsidR="00B9644A" w:rsidRPr="00E66ABC">
        <w:rPr>
          <w:color w:val="000000" w:themeColor="text1"/>
        </w:rPr>
        <w:t>I</w:t>
      </w:r>
      <w:r w:rsidR="004C25A6" w:rsidRPr="00E66ABC">
        <w:rPr>
          <w:color w:val="000000" w:themeColor="text1"/>
        </w:rPr>
        <w:t xml:space="preserve"> </w:t>
      </w:r>
      <w:proofErr w:type="spellStart"/>
      <w:r w:rsidR="004C25A6" w:rsidRPr="00E66ABC">
        <w:rPr>
          <w:color w:val="000000" w:themeColor="text1"/>
        </w:rPr>
        <w:t>ketv</w:t>
      </w:r>
      <w:proofErr w:type="spellEnd"/>
      <w:r w:rsidR="004C25A6" w:rsidRPr="00E66ABC">
        <w:rPr>
          <w:color w:val="000000" w:themeColor="text1"/>
        </w:rPr>
        <w:t xml:space="preserve">. iš viso </w:t>
      </w:r>
      <w:r w:rsidR="005A550B" w:rsidRPr="00E66ABC">
        <w:rPr>
          <w:color w:val="000000" w:themeColor="text1"/>
        </w:rPr>
        <w:t>panaudota –</w:t>
      </w:r>
      <w:r w:rsidR="00D97900" w:rsidRPr="00E66ABC">
        <w:rPr>
          <w:color w:val="000000" w:themeColor="text1"/>
        </w:rPr>
        <w:t xml:space="preserve"> </w:t>
      </w:r>
      <w:r w:rsidR="00B9644A" w:rsidRPr="00E66ABC">
        <w:rPr>
          <w:b/>
          <w:color w:val="000000" w:themeColor="text1"/>
        </w:rPr>
        <w:t>7808850,98</w:t>
      </w:r>
      <w:r w:rsidR="009B51F5" w:rsidRPr="00E66ABC">
        <w:rPr>
          <w:color w:val="000000" w:themeColor="text1"/>
        </w:rPr>
        <w:t xml:space="preserve"> Eur</w:t>
      </w:r>
      <w:r w:rsidR="004C25A6" w:rsidRPr="00E66ABC">
        <w:rPr>
          <w:color w:val="000000" w:themeColor="text1"/>
        </w:rPr>
        <w:t xml:space="preserve">, t. sk. valstybės deleguotoms funkcijoms atlikti – </w:t>
      </w:r>
      <w:r w:rsidR="00B9644A" w:rsidRPr="00E66ABC">
        <w:rPr>
          <w:b/>
          <w:color w:val="000000" w:themeColor="text1"/>
        </w:rPr>
        <w:t>830901,49</w:t>
      </w:r>
      <w:r w:rsidR="004C25A6" w:rsidRPr="00E66ABC">
        <w:rPr>
          <w:color w:val="000000" w:themeColor="text1"/>
        </w:rPr>
        <w:t xml:space="preserve"> Eur, biudžeto lėšų – </w:t>
      </w:r>
      <w:r w:rsidR="00B9644A" w:rsidRPr="00E66ABC">
        <w:rPr>
          <w:b/>
          <w:color w:val="000000" w:themeColor="text1"/>
        </w:rPr>
        <w:t>5688633,04</w:t>
      </w:r>
      <w:r w:rsidR="004C25A6" w:rsidRPr="00E66ABC">
        <w:rPr>
          <w:color w:val="000000" w:themeColor="text1"/>
        </w:rPr>
        <w:t xml:space="preserve"> Eur, specialiosios lėšos – </w:t>
      </w:r>
      <w:r w:rsidR="00B9644A" w:rsidRPr="00E66ABC">
        <w:rPr>
          <w:b/>
          <w:color w:val="000000" w:themeColor="text1"/>
        </w:rPr>
        <w:t>38273,12</w:t>
      </w:r>
      <w:r w:rsidR="004C25A6" w:rsidRPr="00E66ABC">
        <w:rPr>
          <w:color w:val="000000" w:themeColor="text1"/>
        </w:rPr>
        <w:t xml:space="preserve"> Eur, valstybės biudžeto lėšos – </w:t>
      </w:r>
      <w:r w:rsidR="00B9644A" w:rsidRPr="00E66ABC">
        <w:rPr>
          <w:b/>
          <w:color w:val="000000" w:themeColor="text1"/>
        </w:rPr>
        <w:t>1167607,68</w:t>
      </w:r>
      <w:r w:rsidR="004C25A6" w:rsidRPr="00E66ABC">
        <w:rPr>
          <w:color w:val="000000" w:themeColor="text1"/>
        </w:rPr>
        <w:t xml:space="preserve"> Eur, valstybės dotacijos – </w:t>
      </w:r>
      <w:r w:rsidR="00B9644A" w:rsidRPr="00E66ABC">
        <w:rPr>
          <w:b/>
          <w:color w:val="000000" w:themeColor="text1"/>
        </w:rPr>
        <w:t>2647,70</w:t>
      </w:r>
      <w:r w:rsidR="004C25A6" w:rsidRPr="00E66ABC">
        <w:rPr>
          <w:b/>
          <w:color w:val="000000" w:themeColor="text1"/>
        </w:rPr>
        <w:t xml:space="preserve"> </w:t>
      </w:r>
      <w:r w:rsidR="004C25A6" w:rsidRPr="00E66ABC">
        <w:rPr>
          <w:color w:val="000000" w:themeColor="text1"/>
          <w:szCs w:val="24"/>
        </w:rPr>
        <w:t>Eur</w:t>
      </w:r>
      <w:r w:rsidR="00B9644A" w:rsidRPr="00E66ABC">
        <w:rPr>
          <w:color w:val="000000" w:themeColor="text1"/>
          <w:szCs w:val="24"/>
        </w:rPr>
        <w:t xml:space="preserve">, Europos Sąjungos paramos lėšų – </w:t>
      </w:r>
      <w:r w:rsidR="00B9644A" w:rsidRPr="00E66ABC">
        <w:rPr>
          <w:b/>
          <w:color w:val="000000" w:themeColor="text1"/>
          <w:szCs w:val="24"/>
        </w:rPr>
        <w:t>80787,95</w:t>
      </w:r>
      <w:r w:rsidR="00B9644A" w:rsidRPr="00E66ABC">
        <w:rPr>
          <w:color w:val="000000" w:themeColor="text1"/>
          <w:szCs w:val="24"/>
        </w:rPr>
        <w:t xml:space="preserve"> Eur</w:t>
      </w:r>
      <w:r w:rsidR="00C3552B" w:rsidRPr="00E66ABC">
        <w:rPr>
          <w:color w:val="000000" w:themeColor="text1"/>
          <w:szCs w:val="24"/>
        </w:rPr>
        <w:t>.</w:t>
      </w:r>
      <w:r w:rsidR="004C25A6" w:rsidRPr="00E66ABC">
        <w:rPr>
          <w:color w:val="000000" w:themeColor="text1"/>
          <w:szCs w:val="24"/>
        </w:rPr>
        <w:t xml:space="preserve"> </w:t>
      </w:r>
      <w:r w:rsidR="00E05144" w:rsidRPr="00E66ABC">
        <w:rPr>
          <w:color w:val="000000" w:themeColor="text1"/>
        </w:rPr>
        <w:t>Bendras biudžeto sąmatų vykdymas pagal ataskaitinio laikotarpio planą sudaro</w:t>
      </w:r>
      <w:r w:rsidR="00611113" w:rsidRPr="00E66ABC">
        <w:rPr>
          <w:color w:val="000000" w:themeColor="text1"/>
        </w:rPr>
        <w:t xml:space="preserve"> </w:t>
      </w:r>
      <w:r w:rsidR="00C3552B" w:rsidRPr="00E66ABC">
        <w:rPr>
          <w:b/>
          <w:color w:val="000000" w:themeColor="text1"/>
        </w:rPr>
        <w:t xml:space="preserve">75,30 </w:t>
      </w:r>
      <w:r w:rsidR="00E05144" w:rsidRPr="00E66ABC">
        <w:rPr>
          <w:color w:val="000000" w:themeColor="text1"/>
          <w:lang w:val="en-US"/>
        </w:rPr>
        <w:t>%.</w:t>
      </w:r>
    </w:p>
    <w:p w14:paraId="6B56703C" w14:textId="77777777" w:rsidR="003D55B6" w:rsidRDefault="003D55B6" w:rsidP="00744CCE">
      <w:pPr>
        <w:pStyle w:val="Antrats"/>
        <w:tabs>
          <w:tab w:val="left" w:pos="720"/>
        </w:tabs>
        <w:spacing w:line="360" w:lineRule="auto"/>
        <w:jc w:val="both"/>
        <w:rPr>
          <w:color w:val="000000" w:themeColor="text1"/>
          <w:lang w:val="en-US"/>
        </w:rPr>
      </w:pPr>
    </w:p>
    <w:p w14:paraId="66034D6B" w14:textId="4E36A77F" w:rsidR="003D55B6" w:rsidRDefault="003D55B6" w:rsidP="00744CCE">
      <w:pPr>
        <w:pStyle w:val="Antrats"/>
        <w:tabs>
          <w:tab w:val="left" w:pos="720"/>
        </w:tabs>
        <w:spacing w:line="360" w:lineRule="auto"/>
        <w:jc w:val="both"/>
        <w:rPr>
          <w:b/>
          <w:bCs/>
          <w:color w:val="000000" w:themeColor="text1"/>
          <w:lang w:val="en-US"/>
        </w:rPr>
      </w:pPr>
      <w:r>
        <w:rPr>
          <w:color w:val="000000" w:themeColor="text1"/>
          <w:lang w:val="en-US"/>
        </w:rPr>
        <w:lastRenderedPageBreak/>
        <w:tab/>
      </w:r>
      <w:proofErr w:type="spellStart"/>
      <w:r w:rsidRPr="003D55B6">
        <w:rPr>
          <w:b/>
          <w:bCs/>
          <w:color w:val="000000" w:themeColor="text1"/>
          <w:lang w:val="en-US"/>
        </w:rPr>
        <w:t>Mokėtinų</w:t>
      </w:r>
      <w:proofErr w:type="spellEnd"/>
      <w:r w:rsidRPr="003D55B6">
        <w:rPr>
          <w:b/>
          <w:bCs/>
          <w:color w:val="000000" w:themeColor="text1"/>
          <w:lang w:val="en-US"/>
        </w:rPr>
        <w:t xml:space="preserve"> </w:t>
      </w:r>
      <w:proofErr w:type="spellStart"/>
      <w:r w:rsidRPr="003D55B6">
        <w:rPr>
          <w:b/>
          <w:bCs/>
          <w:color w:val="000000" w:themeColor="text1"/>
          <w:lang w:val="en-US"/>
        </w:rPr>
        <w:t>sumų</w:t>
      </w:r>
      <w:proofErr w:type="spellEnd"/>
      <w:r w:rsidRPr="003D55B6">
        <w:rPr>
          <w:b/>
          <w:bCs/>
          <w:color w:val="000000" w:themeColor="text1"/>
          <w:lang w:val="en-US"/>
        </w:rPr>
        <w:t xml:space="preserve"> </w:t>
      </w:r>
      <w:proofErr w:type="spellStart"/>
      <w:r w:rsidRPr="003D55B6">
        <w:rPr>
          <w:b/>
          <w:bCs/>
          <w:color w:val="000000" w:themeColor="text1"/>
          <w:lang w:val="en-US"/>
        </w:rPr>
        <w:t>ataskaita</w:t>
      </w:r>
      <w:proofErr w:type="spellEnd"/>
      <w:r w:rsidRPr="003D55B6">
        <w:rPr>
          <w:b/>
          <w:bCs/>
          <w:color w:val="000000" w:themeColor="text1"/>
          <w:lang w:val="en-US"/>
        </w:rPr>
        <w:t xml:space="preserve"> (Forma Nr.9).</w:t>
      </w:r>
    </w:p>
    <w:p w14:paraId="0E27F855" w14:textId="15E285C6" w:rsidR="003D55B6" w:rsidRPr="0056541A" w:rsidRDefault="003D55B6" w:rsidP="003D55B6">
      <w:pPr>
        <w:pStyle w:val="Antrats"/>
        <w:tabs>
          <w:tab w:val="left" w:pos="720"/>
        </w:tabs>
        <w:spacing w:line="360" w:lineRule="auto"/>
        <w:jc w:val="both"/>
        <w:rPr>
          <w:color w:val="000000" w:themeColor="text1"/>
        </w:rPr>
      </w:pPr>
      <w:r w:rsidRPr="0056541A">
        <w:rPr>
          <w:color w:val="000000" w:themeColor="text1"/>
        </w:rPr>
        <w:t xml:space="preserve">Mokėtinos sumos </w:t>
      </w:r>
      <w:r>
        <w:rPr>
          <w:color w:val="000000" w:themeColor="text1"/>
        </w:rPr>
        <w:t>I</w:t>
      </w:r>
      <w:r w:rsidR="00B72215">
        <w:rPr>
          <w:color w:val="000000" w:themeColor="text1"/>
        </w:rPr>
        <w:t>I</w:t>
      </w:r>
      <w:r w:rsidRPr="0056541A">
        <w:rPr>
          <w:color w:val="000000" w:themeColor="text1"/>
        </w:rPr>
        <w:t xml:space="preserve"> ketvirčio pabaigai sudaro – </w:t>
      </w:r>
      <w:r w:rsidR="00B72215">
        <w:rPr>
          <w:b/>
          <w:bCs/>
          <w:color w:val="000000" w:themeColor="text1"/>
        </w:rPr>
        <w:t>940938,30</w:t>
      </w:r>
      <w:r w:rsidRPr="0056541A">
        <w:rPr>
          <w:b/>
          <w:bCs/>
          <w:color w:val="000000" w:themeColor="text1"/>
        </w:rPr>
        <w:t xml:space="preserve"> </w:t>
      </w:r>
      <w:r w:rsidRPr="0056541A">
        <w:rPr>
          <w:color w:val="000000" w:themeColor="text1"/>
        </w:rPr>
        <w:t xml:space="preserve">Eur,. Darbo užmokestis už </w:t>
      </w:r>
      <w:r w:rsidR="00B72215">
        <w:rPr>
          <w:color w:val="000000" w:themeColor="text1"/>
        </w:rPr>
        <w:t>birželio</w:t>
      </w:r>
      <w:r w:rsidRPr="0056541A">
        <w:rPr>
          <w:color w:val="000000" w:themeColor="text1"/>
        </w:rPr>
        <w:t xml:space="preserve"> mėn. – </w:t>
      </w:r>
      <w:r w:rsidR="00B72215">
        <w:rPr>
          <w:b/>
          <w:bCs/>
          <w:color w:val="000000" w:themeColor="text1"/>
        </w:rPr>
        <w:t>227987,44</w:t>
      </w:r>
      <w:r w:rsidRPr="0056541A">
        <w:rPr>
          <w:color w:val="000000" w:themeColor="text1"/>
        </w:rPr>
        <w:t xml:space="preserve"> Eur, iš jų gyventojų pajamų mokestis – </w:t>
      </w:r>
      <w:r w:rsidR="00E66ABC">
        <w:rPr>
          <w:b/>
          <w:bCs/>
          <w:color w:val="000000" w:themeColor="text1"/>
        </w:rPr>
        <w:t>46520,03</w:t>
      </w:r>
      <w:r w:rsidRPr="0056541A">
        <w:rPr>
          <w:color w:val="000000" w:themeColor="text1"/>
        </w:rPr>
        <w:t xml:space="preserve"> Eur, socialinio draudimo įmokos – </w:t>
      </w:r>
      <w:r w:rsidR="00B72215">
        <w:rPr>
          <w:b/>
          <w:bCs/>
          <w:color w:val="000000" w:themeColor="text1"/>
        </w:rPr>
        <w:t>3778,64</w:t>
      </w:r>
      <w:r w:rsidRPr="0056541A">
        <w:rPr>
          <w:color w:val="000000" w:themeColor="text1"/>
        </w:rPr>
        <w:t xml:space="preserve"> Eur.</w:t>
      </w:r>
    </w:p>
    <w:p w14:paraId="2E6E84AF" w14:textId="726951FA" w:rsidR="003D55B6" w:rsidRPr="0056541A" w:rsidRDefault="003D55B6" w:rsidP="003D55B6">
      <w:pPr>
        <w:pStyle w:val="Antrats"/>
        <w:tabs>
          <w:tab w:val="left" w:pos="720"/>
        </w:tabs>
        <w:spacing w:line="360" w:lineRule="auto"/>
        <w:jc w:val="both"/>
        <w:rPr>
          <w:color w:val="000000" w:themeColor="text1"/>
        </w:rPr>
      </w:pPr>
      <w:r w:rsidRPr="0056541A">
        <w:rPr>
          <w:color w:val="000000" w:themeColor="text1"/>
        </w:rPr>
        <w:t xml:space="preserve"> </w:t>
      </w:r>
      <w:r w:rsidRPr="0056541A">
        <w:rPr>
          <w:color w:val="000000" w:themeColor="text1"/>
        </w:rPr>
        <w:tab/>
        <w:t xml:space="preserve">Įsiskolinimą prekėms ir paslaugoms sudaro </w:t>
      </w:r>
      <w:r w:rsidR="00B72215">
        <w:rPr>
          <w:b/>
          <w:bCs/>
          <w:color w:val="000000" w:themeColor="text1"/>
        </w:rPr>
        <w:t>280614,74</w:t>
      </w:r>
      <w:r w:rsidRPr="0056541A">
        <w:rPr>
          <w:color w:val="000000" w:themeColor="text1"/>
        </w:rPr>
        <w:t xml:space="preserve"> Eur – tai įsiskolinimas: ryšių įrangos ir ryšių paslaugų įsigijimo išlaidos – </w:t>
      </w:r>
      <w:r w:rsidR="00B72215">
        <w:rPr>
          <w:color w:val="000000" w:themeColor="text1"/>
        </w:rPr>
        <w:t>1474,51</w:t>
      </w:r>
      <w:r w:rsidRPr="0056541A">
        <w:rPr>
          <w:color w:val="000000" w:themeColor="text1"/>
        </w:rPr>
        <w:t xml:space="preserve"> Eur, transporto išlaikymas – </w:t>
      </w:r>
      <w:r w:rsidR="00245875">
        <w:rPr>
          <w:color w:val="000000" w:themeColor="text1"/>
        </w:rPr>
        <w:t>836,80</w:t>
      </w:r>
      <w:r w:rsidRPr="0056541A">
        <w:rPr>
          <w:color w:val="000000" w:themeColor="text1"/>
        </w:rPr>
        <w:t xml:space="preserve">  Eur, </w:t>
      </w:r>
      <w:r w:rsidR="003E6390">
        <w:rPr>
          <w:color w:val="000000" w:themeColor="text1"/>
        </w:rPr>
        <w:t xml:space="preserve">  </w:t>
      </w:r>
      <w:r w:rsidRPr="0056541A">
        <w:rPr>
          <w:color w:val="000000" w:themeColor="text1"/>
        </w:rPr>
        <w:t xml:space="preserve">materialiojo turto paprasto remonto prekių ir paslaugų įsigijimo išlaidos – </w:t>
      </w:r>
      <w:r w:rsidR="00245875">
        <w:rPr>
          <w:color w:val="000000" w:themeColor="text1"/>
        </w:rPr>
        <w:t>170424,62</w:t>
      </w:r>
      <w:r w:rsidRPr="0056541A">
        <w:rPr>
          <w:color w:val="000000" w:themeColor="text1"/>
        </w:rPr>
        <w:t xml:space="preserve"> Eur, komunalinės paslaugos – </w:t>
      </w:r>
      <w:r w:rsidR="00245875">
        <w:rPr>
          <w:color w:val="000000" w:themeColor="text1"/>
        </w:rPr>
        <w:t>907,50</w:t>
      </w:r>
      <w:r w:rsidRPr="0056541A">
        <w:rPr>
          <w:color w:val="000000" w:themeColor="text1"/>
        </w:rPr>
        <w:t xml:space="preserve"> Eur, informacinių technologijų prekių ir paslaugų įsigijimo išlaidos – </w:t>
      </w:r>
      <w:r w:rsidR="00245875">
        <w:rPr>
          <w:color w:val="000000" w:themeColor="text1"/>
        </w:rPr>
        <w:t>549,50</w:t>
      </w:r>
      <w:r w:rsidRPr="0056541A">
        <w:rPr>
          <w:color w:val="000000" w:themeColor="text1"/>
        </w:rPr>
        <w:t xml:space="preserve"> Eur, reprezentacinės išlaidos – </w:t>
      </w:r>
      <w:r w:rsidR="00245875">
        <w:rPr>
          <w:color w:val="000000" w:themeColor="text1"/>
        </w:rPr>
        <w:t>991,30</w:t>
      </w:r>
      <w:r w:rsidRPr="0056541A">
        <w:rPr>
          <w:color w:val="000000" w:themeColor="text1"/>
        </w:rPr>
        <w:t xml:space="preserve"> Eur, kitų prekių ir paslaugų įsigijimo išlaidos – </w:t>
      </w:r>
      <w:r w:rsidR="00245875">
        <w:rPr>
          <w:color w:val="000000" w:themeColor="text1"/>
        </w:rPr>
        <w:t>105430,51</w:t>
      </w:r>
      <w:r w:rsidRPr="0056541A">
        <w:rPr>
          <w:color w:val="000000" w:themeColor="text1"/>
        </w:rPr>
        <w:t xml:space="preserve"> Eur. </w:t>
      </w:r>
    </w:p>
    <w:p w14:paraId="60E50311" w14:textId="5015E1A2" w:rsidR="003D55B6" w:rsidRPr="0056541A" w:rsidRDefault="003D55B6" w:rsidP="003D55B6">
      <w:pPr>
        <w:pStyle w:val="Antrats"/>
        <w:tabs>
          <w:tab w:val="left" w:pos="720"/>
        </w:tabs>
        <w:spacing w:line="360" w:lineRule="auto"/>
        <w:jc w:val="both"/>
        <w:rPr>
          <w:color w:val="000000" w:themeColor="text1"/>
        </w:rPr>
      </w:pPr>
      <w:r w:rsidRPr="0056541A">
        <w:rPr>
          <w:color w:val="000000" w:themeColor="text1"/>
        </w:rPr>
        <w:tab/>
      </w:r>
      <w:r w:rsidRPr="0056541A">
        <w:rPr>
          <w:color w:val="000000" w:themeColor="text1"/>
        </w:rPr>
        <w:tab/>
        <w:t xml:space="preserve">Įsiskolinimas subsidijos gaminiams (autobusų parko nuostolingi maršrutai) 2.4.1.1.1.2 – </w:t>
      </w:r>
      <w:r w:rsidR="00A220E9">
        <w:rPr>
          <w:b/>
          <w:bCs/>
          <w:color w:val="000000" w:themeColor="text1"/>
        </w:rPr>
        <w:t>30998,79</w:t>
      </w:r>
      <w:r w:rsidRPr="0056541A">
        <w:rPr>
          <w:color w:val="000000" w:themeColor="text1"/>
        </w:rPr>
        <w:t xml:space="preserve"> Eur. </w:t>
      </w:r>
    </w:p>
    <w:p w14:paraId="4CB386AE" w14:textId="4B8A9C9A" w:rsidR="003D55B6" w:rsidRPr="0056541A" w:rsidRDefault="003D55B6" w:rsidP="003D55B6">
      <w:pPr>
        <w:pStyle w:val="Antrats"/>
        <w:tabs>
          <w:tab w:val="left" w:pos="720"/>
        </w:tabs>
        <w:spacing w:line="360" w:lineRule="auto"/>
        <w:jc w:val="both"/>
        <w:rPr>
          <w:color w:val="000000" w:themeColor="text1"/>
        </w:rPr>
      </w:pPr>
      <w:r w:rsidRPr="0056541A">
        <w:rPr>
          <w:color w:val="000000" w:themeColor="text1"/>
        </w:rPr>
        <w:tab/>
        <w:t xml:space="preserve">Socialinių išmokų įsiskolinimas sudaro </w:t>
      </w:r>
      <w:r w:rsidR="00245875" w:rsidRPr="00245875">
        <w:rPr>
          <w:b/>
          <w:bCs/>
          <w:color w:val="000000" w:themeColor="text1"/>
        </w:rPr>
        <w:t>228788,91</w:t>
      </w:r>
      <w:r w:rsidRPr="0056541A">
        <w:rPr>
          <w:color w:val="000000" w:themeColor="text1"/>
        </w:rPr>
        <w:t xml:space="preserve"> Eur – tai įsiskolinimas: parama pinigais </w:t>
      </w:r>
    </w:p>
    <w:p w14:paraId="1E42A372" w14:textId="6C74F71F" w:rsidR="003D55B6" w:rsidRDefault="003D55B6" w:rsidP="003D55B6">
      <w:pPr>
        <w:pStyle w:val="Antrats"/>
        <w:tabs>
          <w:tab w:val="left" w:pos="720"/>
        </w:tabs>
        <w:spacing w:line="360" w:lineRule="auto"/>
        <w:jc w:val="both"/>
        <w:rPr>
          <w:color w:val="000000" w:themeColor="text1"/>
        </w:rPr>
      </w:pPr>
      <w:r w:rsidRPr="0056541A">
        <w:rPr>
          <w:color w:val="000000" w:themeColor="text1"/>
        </w:rPr>
        <w:t xml:space="preserve">(važiavimo keleiviniu transportu lengvatos) 2.7.2.1.1.1.E – </w:t>
      </w:r>
      <w:r w:rsidR="00245875">
        <w:rPr>
          <w:color w:val="000000" w:themeColor="text1"/>
        </w:rPr>
        <w:t>32190,83</w:t>
      </w:r>
      <w:r w:rsidRPr="0056541A">
        <w:rPr>
          <w:color w:val="000000" w:themeColor="text1"/>
        </w:rPr>
        <w:t xml:space="preserve"> Eur, kompensacija už šildymą 2.7.2.1.1.1.B – </w:t>
      </w:r>
      <w:r w:rsidR="00245875">
        <w:rPr>
          <w:color w:val="000000" w:themeColor="text1"/>
        </w:rPr>
        <w:t>0,00</w:t>
      </w:r>
      <w:r w:rsidRPr="0056541A">
        <w:rPr>
          <w:color w:val="000000" w:themeColor="text1"/>
        </w:rPr>
        <w:t xml:space="preserve"> Eur, kompensacija už karštą vandenį 2.7.2.1.1.1.C – </w:t>
      </w:r>
      <w:r w:rsidR="00245875">
        <w:rPr>
          <w:color w:val="000000" w:themeColor="text1"/>
        </w:rPr>
        <w:t>0,00</w:t>
      </w:r>
      <w:r w:rsidRPr="0056541A">
        <w:rPr>
          <w:color w:val="000000" w:themeColor="text1"/>
        </w:rPr>
        <w:t xml:space="preserve"> Eur, </w:t>
      </w:r>
      <w:r>
        <w:rPr>
          <w:color w:val="000000" w:themeColor="text1"/>
        </w:rPr>
        <w:t xml:space="preserve"> kito kuro kompensacija 2.7.2.1.1.1.G</w:t>
      </w:r>
      <w:r w:rsidR="000F630A">
        <w:rPr>
          <w:color w:val="000000" w:themeColor="text1"/>
        </w:rPr>
        <w:t xml:space="preserve">- </w:t>
      </w:r>
      <w:r w:rsidR="00245875">
        <w:rPr>
          <w:color w:val="000000" w:themeColor="text1"/>
        </w:rPr>
        <w:t>57724,53</w:t>
      </w:r>
      <w:r w:rsidR="000F630A">
        <w:rPr>
          <w:color w:val="000000" w:themeColor="text1"/>
        </w:rPr>
        <w:t xml:space="preserve"> Eur, </w:t>
      </w:r>
      <w:r>
        <w:rPr>
          <w:color w:val="000000" w:themeColor="text1"/>
        </w:rPr>
        <w:t xml:space="preserve"> </w:t>
      </w:r>
      <w:r w:rsidR="000F630A">
        <w:rPr>
          <w:color w:val="000000" w:themeColor="text1"/>
        </w:rPr>
        <w:t xml:space="preserve">2.7.2.1.1.2.G- kito kuro kompensacija – </w:t>
      </w:r>
      <w:r w:rsidR="00245875">
        <w:rPr>
          <w:color w:val="000000" w:themeColor="text1"/>
        </w:rPr>
        <w:t>943,20</w:t>
      </w:r>
      <w:r w:rsidR="000F630A">
        <w:rPr>
          <w:color w:val="000000" w:themeColor="text1"/>
        </w:rPr>
        <w:t xml:space="preserve"> Eur</w:t>
      </w:r>
      <w:r w:rsidR="00E66ABC">
        <w:rPr>
          <w:color w:val="000000" w:themeColor="text1"/>
        </w:rPr>
        <w:t>,</w:t>
      </w:r>
      <w:r w:rsidRPr="0056541A">
        <w:rPr>
          <w:color w:val="000000" w:themeColor="text1"/>
        </w:rPr>
        <w:t xml:space="preserve"> kita neišvardinta parama pinigais 2.7.2.1.1.1.F – </w:t>
      </w:r>
      <w:r w:rsidR="00245875">
        <w:rPr>
          <w:color w:val="000000" w:themeColor="text1"/>
        </w:rPr>
        <w:t>124905,15</w:t>
      </w:r>
      <w:r w:rsidRPr="0056541A">
        <w:rPr>
          <w:color w:val="000000" w:themeColor="text1"/>
        </w:rPr>
        <w:t xml:space="preserve"> Eur, socialinė parama natūra 2.7.2.1.1.2.F – </w:t>
      </w:r>
      <w:r w:rsidR="00245875">
        <w:rPr>
          <w:color w:val="000000" w:themeColor="text1"/>
        </w:rPr>
        <w:t>12904,80</w:t>
      </w:r>
      <w:r w:rsidRPr="0056541A">
        <w:rPr>
          <w:color w:val="000000" w:themeColor="text1"/>
        </w:rPr>
        <w:t xml:space="preserve"> Eur</w:t>
      </w:r>
      <w:r>
        <w:rPr>
          <w:color w:val="000000" w:themeColor="text1"/>
        </w:rPr>
        <w:t xml:space="preserve">, </w:t>
      </w:r>
      <w:r w:rsidRPr="00294B27">
        <w:rPr>
          <w:color w:val="000000" w:themeColor="text1"/>
        </w:rPr>
        <w:t>darbdavių socialinė parama pinigais (nedarbingumo pašalpa už 2 d. d.)</w:t>
      </w:r>
      <w:r>
        <w:rPr>
          <w:color w:val="000000" w:themeColor="text1"/>
        </w:rPr>
        <w:t xml:space="preserve"> 2.7.3.1.1.1.</w:t>
      </w:r>
      <w:r w:rsidRPr="00294B27">
        <w:rPr>
          <w:color w:val="000000" w:themeColor="text1"/>
        </w:rPr>
        <w:t xml:space="preserve"> – </w:t>
      </w:r>
      <w:r w:rsidR="00245875">
        <w:rPr>
          <w:color w:val="000000" w:themeColor="text1"/>
        </w:rPr>
        <w:t>120,40</w:t>
      </w:r>
      <w:r w:rsidRPr="00294B27">
        <w:rPr>
          <w:color w:val="000000" w:themeColor="text1"/>
        </w:rPr>
        <w:t xml:space="preserve"> Eur. </w:t>
      </w:r>
      <w:r w:rsidRPr="0056541A">
        <w:rPr>
          <w:color w:val="000000" w:themeColor="text1"/>
        </w:rPr>
        <w:t xml:space="preserve"> </w:t>
      </w:r>
    </w:p>
    <w:p w14:paraId="731A36D5" w14:textId="6DD52F7C" w:rsidR="003D55B6" w:rsidRPr="0056541A" w:rsidRDefault="003D55B6" w:rsidP="003D55B6">
      <w:pPr>
        <w:pStyle w:val="Antrats"/>
        <w:tabs>
          <w:tab w:val="left" w:pos="720"/>
        </w:tabs>
        <w:spacing w:line="360" w:lineRule="auto"/>
        <w:jc w:val="both"/>
        <w:rPr>
          <w:color w:val="000000" w:themeColor="text1"/>
        </w:rPr>
      </w:pPr>
      <w:r w:rsidRPr="0056541A">
        <w:rPr>
          <w:color w:val="000000" w:themeColor="text1"/>
        </w:rPr>
        <w:tab/>
      </w:r>
      <w:r w:rsidRPr="0056541A">
        <w:rPr>
          <w:color w:val="000000" w:themeColor="text1"/>
        </w:rPr>
        <w:tab/>
        <w:t xml:space="preserve">Materialiojo ir nematerialiojo turto įsigijimo išlaidas sudaro </w:t>
      </w:r>
      <w:r w:rsidR="00806192">
        <w:rPr>
          <w:b/>
          <w:bCs/>
          <w:color w:val="000000" w:themeColor="text1"/>
        </w:rPr>
        <w:t>168769,78</w:t>
      </w:r>
      <w:r w:rsidRPr="0056541A">
        <w:rPr>
          <w:color w:val="000000" w:themeColor="text1"/>
        </w:rPr>
        <w:t xml:space="preserve"> Eur: negyvenamų pastatų įsigijimo išlaidos 3.1.1.2.1.2 – </w:t>
      </w:r>
      <w:r w:rsidR="00806192">
        <w:rPr>
          <w:color w:val="000000" w:themeColor="text1"/>
        </w:rPr>
        <w:t>68435,95</w:t>
      </w:r>
      <w:r w:rsidRPr="0056541A">
        <w:rPr>
          <w:color w:val="000000" w:themeColor="text1"/>
        </w:rPr>
        <w:t xml:space="preserve"> Eur, infrastruktūros ir kitų statinių įsigijimo išlaidos 3.1.1.2.1.3 – </w:t>
      </w:r>
      <w:r w:rsidR="00806192">
        <w:rPr>
          <w:color w:val="000000" w:themeColor="text1"/>
        </w:rPr>
        <w:t>90372,70</w:t>
      </w:r>
      <w:r w:rsidRPr="0056541A">
        <w:rPr>
          <w:color w:val="000000" w:themeColor="text1"/>
        </w:rPr>
        <w:t xml:space="preserve"> Eur, </w:t>
      </w:r>
      <w:r w:rsidR="000F630A">
        <w:rPr>
          <w:color w:val="000000" w:themeColor="text1"/>
        </w:rPr>
        <w:t xml:space="preserve">kitų mašinų ir įrenginių įsigijimo išlaidos </w:t>
      </w:r>
      <w:r>
        <w:rPr>
          <w:color w:val="000000" w:themeColor="text1"/>
        </w:rPr>
        <w:t xml:space="preserve"> 3.1.</w:t>
      </w:r>
      <w:r w:rsidR="000F630A">
        <w:rPr>
          <w:color w:val="000000" w:themeColor="text1"/>
        </w:rPr>
        <w:t>1.3.1.</w:t>
      </w:r>
      <w:r>
        <w:rPr>
          <w:color w:val="000000" w:themeColor="text1"/>
        </w:rPr>
        <w:t>2.</w:t>
      </w:r>
      <w:r w:rsidRPr="0056541A">
        <w:rPr>
          <w:color w:val="000000" w:themeColor="text1"/>
        </w:rPr>
        <w:t xml:space="preserve"> – </w:t>
      </w:r>
      <w:r w:rsidR="00806192">
        <w:rPr>
          <w:color w:val="000000" w:themeColor="text1"/>
        </w:rPr>
        <w:t xml:space="preserve">9305,14 </w:t>
      </w:r>
      <w:r w:rsidRPr="0056541A">
        <w:rPr>
          <w:color w:val="000000" w:themeColor="text1"/>
        </w:rPr>
        <w:t xml:space="preserve">Eur, ilgalaikio turto finansinė nuomos (lizingo) išlaidos – </w:t>
      </w:r>
      <w:r w:rsidR="00806192">
        <w:rPr>
          <w:color w:val="000000" w:themeColor="text1"/>
        </w:rPr>
        <w:t>655,99</w:t>
      </w:r>
      <w:r w:rsidRPr="0056541A">
        <w:rPr>
          <w:color w:val="000000" w:themeColor="text1"/>
        </w:rPr>
        <w:t xml:space="preserve"> Eur. </w:t>
      </w:r>
    </w:p>
    <w:p w14:paraId="39471C32" w14:textId="57D2BFF0" w:rsidR="003D55B6" w:rsidRPr="00E66ABC" w:rsidRDefault="003D55B6" w:rsidP="003D55B6">
      <w:pPr>
        <w:pStyle w:val="Antrats"/>
        <w:tabs>
          <w:tab w:val="left" w:pos="720"/>
        </w:tabs>
        <w:spacing w:line="360" w:lineRule="auto"/>
        <w:jc w:val="both"/>
        <w:rPr>
          <w:color w:val="000000" w:themeColor="text1"/>
        </w:rPr>
      </w:pPr>
      <w:r w:rsidRPr="0056541A">
        <w:rPr>
          <w:color w:val="000000" w:themeColor="text1"/>
        </w:rPr>
        <w:tab/>
      </w:r>
      <w:r w:rsidRPr="00E66ABC">
        <w:rPr>
          <w:color w:val="000000" w:themeColor="text1"/>
        </w:rPr>
        <w:t xml:space="preserve">Įsiskolinimas vir 1 metų sudaro </w:t>
      </w:r>
      <w:r w:rsidR="009338C2" w:rsidRPr="00E66ABC">
        <w:rPr>
          <w:color w:val="000000" w:themeColor="text1"/>
        </w:rPr>
        <w:t>655,99</w:t>
      </w:r>
      <w:r w:rsidRPr="00E66ABC">
        <w:rPr>
          <w:color w:val="000000" w:themeColor="text1"/>
        </w:rPr>
        <w:t xml:space="preserve"> Eur:</w:t>
      </w:r>
    </w:p>
    <w:tbl>
      <w:tblPr>
        <w:tblStyle w:val="Lentelstinklelis"/>
        <w:tblW w:w="0" w:type="auto"/>
        <w:tblLook w:val="04A0" w:firstRow="1" w:lastRow="0" w:firstColumn="1" w:lastColumn="0" w:noHBand="0" w:noVBand="1"/>
      </w:tblPr>
      <w:tblGrid>
        <w:gridCol w:w="1150"/>
        <w:gridCol w:w="2705"/>
        <w:gridCol w:w="1456"/>
        <w:gridCol w:w="1488"/>
        <w:gridCol w:w="2937"/>
      </w:tblGrid>
      <w:tr w:rsidR="00E66ABC" w:rsidRPr="00E66ABC" w14:paraId="23E0503C" w14:textId="77777777" w:rsidTr="00FE4D79">
        <w:tc>
          <w:tcPr>
            <w:tcW w:w="1150" w:type="dxa"/>
          </w:tcPr>
          <w:p w14:paraId="78118653" w14:textId="77777777" w:rsidR="003D55B6" w:rsidRPr="00E66ABC" w:rsidRDefault="003D55B6" w:rsidP="00FE4D79">
            <w:pPr>
              <w:pStyle w:val="Antrats"/>
              <w:tabs>
                <w:tab w:val="left" w:pos="720"/>
              </w:tabs>
              <w:spacing w:line="360" w:lineRule="auto"/>
              <w:jc w:val="both"/>
              <w:rPr>
                <w:color w:val="000000" w:themeColor="text1"/>
              </w:rPr>
            </w:pPr>
            <w:r w:rsidRPr="00E66ABC">
              <w:rPr>
                <w:color w:val="000000" w:themeColor="text1"/>
              </w:rPr>
              <w:t>Programa</w:t>
            </w:r>
          </w:p>
        </w:tc>
        <w:tc>
          <w:tcPr>
            <w:tcW w:w="2705" w:type="dxa"/>
          </w:tcPr>
          <w:p w14:paraId="535B0806" w14:textId="77777777" w:rsidR="003D55B6" w:rsidRPr="00E66ABC" w:rsidRDefault="003D55B6" w:rsidP="00FE4D79">
            <w:pPr>
              <w:pStyle w:val="Antrats"/>
              <w:tabs>
                <w:tab w:val="left" w:pos="720"/>
              </w:tabs>
              <w:spacing w:line="360" w:lineRule="auto"/>
              <w:jc w:val="both"/>
              <w:rPr>
                <w:color w:val="000000" w:themeColor="text1"/>
              </w:rPr>
            </w:pPr>
            <w:r w:rsidRPr="00E66ABC">
              <w:rPr>
                <w:color w:val="000000" w:themeColor="text1"/>
              </w:rPr>
              <w:t>Ekonominės klasifikacijos straipsnis</w:t>
            </w:r>
          </w:p>
        </w:tc>
        <w:tc>
          <w:tcPr>
            <w:tcW w:w="1456" w:type="dxa"/>
          </w:tcPr>
          <w:p w14:paraId="664FC158" w14:textId="77777777" w:rsidR="003D55B6" w:rsidRPr="00E66ABC" w:rsidRDefault="003D55B6" w:rsidP="00FE4D79">
            <w:pPr>
              <w:pStyle w:val="Antrats"/>
              <w:tabs>
                <w:tab w:val="left" w:pos="720"/>
              </w:tabs>
              <w:spacing w:line="360" w:lineRule="auto"/>
              <w:jc w:val="both"/>
              <w:rPr>
                <w:color w:val="000000" w:themeColor="text1"/>
              </w:rPr>
            </w:pPr>
            <w:r w:rsidRPr="00E66ABC">
              <w:rPr>
                <w:color w:val="000000" w:themeColor="text1"/>
              </w:rPr>
              <w:t>Finansavimo šaltinis</w:t>
            </w:r>
          </w:p>
        </w:tc>
        <w:tc>
          <w:tcPr>
            <w:tcW w:w="1488" w:type="dxa"/>
          </w:tcPr>
          <w:p w14:paraId="1CB92DC7" w14:textId="77777777" w:rsidR="003D55B6" w:rsidRPr="00E66ABC" w:rsidRDefault="003D55B6" w:rsidP="00FE4D79">
            <w:pPr>
              <w:pStyle w:val="Antrats"/>
              <w:tabs>
                <w:tab w:val="left" w:pos="720"/>
              </w:tabs>
              <w:spacing w:line="360" w:lineRule="auto"/>
              <w:jc w:val="both"/>
              <w:rPr>
                <w:color w:val="000000" w:themeColor="text1"/>
              </w:rPr>
            </w:pPr>
            <w:r w:rsidRPr="00E66ABC">
              <w:rPr>
                <w:color w:val="000000" w:themeColor="text1"/>
              </w:rPr>
              <w:t>Suma</w:t>
            </w:r>
          </w:p>
        </w:tc>
        <w:tc>
          <w:tcPr>
            <w:tcW w:w="2937" w:type="dxa"/>
          </w:tcPr>
          <w:p w14:paraId="071DF8D9" w14:textId="77777777" w:rsidR="003D55B6" w:rsidRPr="00E66ABC" w:rsidRDefault="003D55B6" w:rsidP="00FE4D79">
            <w:pPr>
              <w:pStyle w:val="Antrats"/>
              <w:tabs>
                <w:tab w:val="left" w:pos="720"/>
              </w:tabs>
              <w:spacing w:line="360" w:lineRule="auto"/>
              <w:jc w:val="both"/>
              <w:rPr>
                <w:color w:val="000000" w:themeColor="text1"/>
              </w:rPr>
            </w:pPr>
            <w:r w:rsidRPr="00E66ABC">
              <w:rPr>
                <w:color w:val="000000" w:themeColor="text1"/>
              </w:rPr>
              <w:t xml:space="preserve"> Susidarymo priežastis</w:t>
            </w:r>
          </w:p>
        </w:tc>
      </w:tr>
      <w:tr w:rsidR="00E66ABC" w:rsidRPr="00E66ABC" w14:paraId="1FF14FCF" w14:textId="77777777" w:rsidTr="00FE4D79">
        <w:tc>
          <w:tcPr>
            <w:tcW w:w="1150" w:type="dxa"/>
          </w:tcPr>
          <w:p w14:paraId="6F72D87F" w14:textId="77777777" w:rsidR="003D55B6" w:rsidRPr="00E66ABC" w:rsidRDefault="003D55B6" w:rsidP="00FE4D79">
            <w:pPr>
              <w:pStyle w:val="Antrats"/>
              <w:tabs>
                <w:tab w:val="left" w:pos="720"/>
              </w:tabs>
              <w:spacing w:line="360" w:lineRule="auto"/>
              <w:jc w:val="both"/>
              <w:rPr>
                <w:color w:val="000000" w:themeColor="text1"/>
              </w:rPr>
            </w:pPr>
            <w:r w:rsidRPr="00E66ABC">
              <w:rPr>
                <w:color w:val="000000" w:themeColor="text1"/>
              </w:rPr>
              <w:t>01</w:t>
            </w:r>
          </w:p>
        </w:tc>
        <w:tc>
          <w:tcPr>
            <w:tcW w:w="2705" w:type="dxa"/>
          </w:tcPr>
          <w:p w14:paraId="23E88403" w14:textId="77777777" w:rsidR="003D55B6" w:rsidRPr="00E66ABC" w:rsidRDefault="003D55B6" w:rsidP="00FE4D79">
            <w:pPr>
              <w:pStyle w:val="Antrats"/>
              <w:tabs>
                <w:tab w:val="left" w:pos="720"/>
              </w:tabs>
              <w:spacing w:line="360" w:lineRule="auto"/>
              <w:jc w:val="both"/>
              <w:rPr>
                <w:color w:val="000000" w:themeColor="text1"/>
              </w:rPr>
            </w:pPr>
            <w:r w:rsidRPr="00E66ABC">
              <w:rPr>
                <w:color w:val="000000" w:themeColor="text1"/>
              </w:rPr>
              <w:t>3.1.4.1.1.1.</w:t>
            </w:r>
          </w:p>
        </w:tc>
        <w:tc>
          <w:tcPr>
            <w:tcW w:w="1456" w:type="dxa"/>
          </w:tcPr>
          <w:p w14:paraId="2A1D34F1" w14:textId="77777777" w:rsidR="003D55B6" w:rsidRPr="00E66ABC" w:rsidRDefault="003D55B6" w:rsidP="00FE4D79">
            <w:pPr>
              <w:pStyle w:val="Antrats"/>
              <w:tabs>
                <w:tab w:val="left" w:pos="720"/>
              </w:tabs>
              <w:spacing w:line="360" w:lineRule="auto"/>
              <w:jc w:val="both"/>
              <w:rPr>
                <w:color w:val="000000" w:themeColor="text1"/>
              </w:rPr>
            </w:pPr>
            <w:r w:rsidRPr="00E66ABC">
              <w:rPr>
                <w:color w:val="000000" w:themeColor="text1"/>
              </w:rPr>
              <w:t>B</w:t>
            </w:r>
          </w:p>
        </w:tc>
        <w:tc>
          <w:tcPr>
            <w:tcW w:w="1488" w:type="dxa"/>
          </w:tcPr>
          <w:p w14:paraId="3D84D0D3" w14:textId="23C23E6B" w:rsidR="003D55B6" w:rsidRPr="00E66ABC" w:rsidRDefault="009338C2" w:rsidP="00FE4D79">
            <w:pPr>
              <w:pStyle w:val="Antrats"/>
              <w:tabs>
                <w:tab w:val="left" w:pos="720"/>
              </w:tabs>
              <w:spacing w:line="360" w:lineRule="auto"/>
              <w:jc w:val="both"/>
              <w:rPr>
                <w:color w:val="000000" w:themeColor="text1"/>
              </w:rPr>
            </w:pPr>
            <w:r w:rsidRPr="00E66ABC">
              <w:rPr>
                <w:color w:val="000000" w:themeColor="text1"/>
              </w:rPr>
              <w:t>655,99</w:t>
            </w:r>
          </w:p>
        </w:tc>
        <w:tc>
          <w:tcPr>
            <w:tcW w:w="2937" w:type="dxa"/>
          </w:tcPr>
          <w:p w14:paraId="2B4C0F3D" w14:textId="77777777" w:rsidR="003D55B6" w:rsidRPr="00E66ABC" w:rsidRDefault="003D55B6" w:rsidP="00FE4D79">
            <w:pPr>
              <w:pStyle w:val="Antrats"/>
              <w:tabs>
                <w:tab w:val="left" w:pos="720"/>
              </w:tabs>
              <w:spacing w:line="360" w:lineRule="auto"/>
              <w:jc w:val="both"/>
              <w:rPr>
                <w:color w:val="000000" w:themeColor="text1"/>
              </w:rPr>
            </w:pPr>
            <w:r w:rsidRPr="00E66ABC">
              <w:rPr>
                <w:color w:val="000000" w:themeColor="text1"/>
              </w:rPr>
              <w:t>Automobilio nuomos lizingas</w:t>
            </w:r>
          </w:p>
        </w:tc>
      </w:tr>
      <w:tr w:rsidR="00E66ABC" w:rsidRPr="00E66ABC" w14:paraId="0093DF3D" w14:textId="77777777" w:rsidTr="00FE4D79">
        <w:tc>
          <w:tcPr>
            <w:tcW w:w="5311" w:type="dxa"/>
            <w:gridSpan w:val="3"/>
          </w:tcPr>
          <w:p w14:paraId="078F77F8" w14:textId="77777777" w:rsidR="003D55B6" w:rsidRPr="00E66ABC" w:rsidRDefault="003D55B6" w:rsidP="00FE4D79">
            <w:pPr>
              <w:pStyle w:val="Antrats"/>
              <w:tabs>
                <w:tab w:val="left" w:pos="720"/>
              </w:tabs>
              <w:spacing w:line="360" w:lineRule="auto"/>
              <w:jc w:val="both"/>
              <w:rPr>
                <w:color w:val="000000" w:themeColor="text1"/>
              </w:rPr>
            </w:pPr>
            <w:r w:rsidRPr="00E66ABC">
              <w:rPr>
                <w:color w:val="000000" w:themeColor="text1"/>
              </w:rPr>
              <w:t>Iš viso:</w:t>
            </w:r>
          </w:p>
        </w:tc>
        <w:tc>
          <w:tcPr>
            <w:tcW w:w="1488" w:type="dxa"/>
          </w:tcPr>
          <w:p w14:paraId="25FA0850" w14:textId="6C083361" w:rsidR="003D55B6" w:rsidRPr="00E66ABC" w:rsidRDefault="009338C2" w:rsidP="00FE4D79">
            <w:pPr>
              <w:pStyle w:val="Antrats"/>
              <w:tabs>
                <w:tab w:val="left" w:pos="720"/>
              </w:tabs>
              <w:spacing w:line="360" w:lineRule="auto"/>
              <w:jc w:val="both"/>
              <w:rPr>
                <w:color w:val="000000" w:themeColor="text1"/>
              </w:rPr>
            </w:pPr>
            <w:r w:rsidRPr="00E66ABC">
              <w:rPr>
                <w:color w:val="000000" w:themeColor="text1"/>
              </w:rPr>
              <w:t>655,99</w:t>
            </w:r>
          </w:p>
        </w:tc>
        <w:tc>
          <w:tcPr>
            <w:tcW w:w="2937" w:type="dxa"/>
          </w:tcPr>
          <w:p w14:paraId="041DA6C7" w14:textId="77777777" w:rsidR="003D55B6" w:rsidRPr="00E66ABC" w:rsidRDefault="003D55B6" w:rsidP="00FE4D79">
            <w:pPr>
              <w:pStyle w:val="Antrats"/>
              <w:tabs>
                <w:tab w:val="left" w:pos="720"/>
              </w:tabs>
              <w:spacing w:line="360" w:lineRule="auto"/>
              <w:jc w:val="both"/>
              <w:rPr>
                <w:color w:val="000000" w:themeColor="text1"/>
              </w:rPr>
            </w:pPr>
          </w:p>
        </w:tc>
      </w:tr>
    </w:tbl>
    <w:p w14:paraId="43E7CA74" w14:textId="77777777" w:rsidR="003D55B6" w:rsidRPr="000C0FC0" w:rsidRDefault="003D55B6" w:rsidP="003D55B6">
      <w:pPr>
        <w:pStyle w:val="Antrats"/>
        <w:tabs>
          <w:tab w:val="left" w:pos="720"/>
        </w:tabs>
        <w:spacing w:line="360" w:lineRule="auto"/>
        <w:jc w:val="both"/>
      </w:pPr>
    </w:p>
    <w:p w14:paraId="054AA02E" w14:textId="1706AD93" w:rsidR="002D0AD8" w:rsidRPr="002D0AD8" w:rsidRDefault="003D55B6" w:rsidP="002D0AD8">
      <w:pPr>
        <w:rPr>
          <w:rStyle w:val="Grietas"/>
        </w:rPr>
      </w:pPr>
      <w:r w:rsidRPr="002D0AD8">
        <w:rPr>
          <w:rStyle w:val="Grietas"/>
        </w:rPr>
        <w:t xml:space="preserve">Gautinų biudžeto lėšų likutis ataskaitinio laikotarpio pabaigoje – </w:t>
      </w:r>
      <w:r w:rsidR="002D0AD8" w:rsidRPr="002D0AD8">
        <w:rPr>
          <w:rStyle w:val="Grietas"/>
        </w:rPr>
        <w:t>214558,</w:t>
      </w:r>
      <w:r w:rsidR="00E66ABC">
        <w:rPr>
          <w:rStyle w:val="Grietas"/>
        </w:rPr>
        <w:t>35</w:t>
      </w:r>
      <w:r w:rsidRPr="002D0AD8">
        <w:rPr>
          <w:rStyle w:val="Grietas"/>
        </w:rPr>
        <w:t xml:space="preserve"> Eur, iš jų </w:t>
      </w:r>
      <w:proofErr w:type="spellStart"/>
      <w:r w:rsidRPr="002D0AD8">
        <w:rPr>
          <w:rStyle w:val="Grietas"/>
        </w:rPr>
        <w:t>pmokėta</w:t>
      </w:r>
      <w:proofErr w:type="spellEnd"/>
    </w:p>
    <w:p w14:paraId="23416744" w14:textId="6C71D993" w:rsidR="003D55B6" w:rsidRPr="002D0AD8" w:rsidRDefault="003D55B6" w:rsidP="002D0AD8">
      <w:pPr>
        <w:rPr>
          <w:rStyle w:val="Grietas"/>
        </w:rPr>
      </w:pPr>
      <w:r w:rsidRPr="002D0AD8">
        <w:rPr>
          <w:rStyle w:val="Grietas"/>
        </w:rPr>
        <w:t xml:space="preserve"> AB „Energijos skirstymo operatorius“ (3.1.1.2.1.3) – </w:t>
      </w:r>
      <w:r w:rsidR="003116FB" w:rsidRPr="002D0AD8">
        <w:rPr>
          <w:rStyle w:val="Grietas"/>
        </w:rPr>
        <w:t>49521,25</w:t>
      </w:r>
      <w:r w:rsidRPr="002D0AD8">
        <w:rPr>
          <w:rStyle w:val="Grietas"/>
        </w:rPr>
        <w:t xml:space="preserve">, </w:t>
      </w:r>
      <w:r w:rsidR="003116FB" w:rsidRPr="002D0AD8">
        <w:rPr>
          <w:rStyle w:val="Grietas"/>
        </w:rPr>
        <w:t xml:space="preserve"> </w:t>
      </w:r>
      <w:r w:rsidR="002D0AD8" w:rsidRPr="002D0AD8">
        <w:rPr>
          <w:rStyle w:val="Grietas"/>
        </w:rPr>
        <w:t>UAB „</w:t>
      </w:r>
      <w:proofErr w:type="spellStart"/>
      <w:r w:rsidR="002D0AD8" w:rsidRPr="002D0AD8">
        <w:rPr>
          <w:rStyle w:val="Grietas"/>
        </w:rPr>
        <w:t>Monarda</w:t>
      </w:r>
      <w:proofErr w:type="spellEnd"/>
      <w:r w:rsidR="002D0AD8" w:rsidRPr="002D0AD8">
        <w:rPr>
          <w:rStyle w:val="Grietas"/>
        </w:rPr>
        <w:t xml:space="preserve"> Baltic Group“ </w:t>
      </w:r>
      <w:r w:rsidRPr="002D0AD8">
        <w:rPr>
          <w:rStyle w:val="Grietas"/>
        </w:rPr>
        <w:t>(3.1.</w:t>
      </w:r>
      <w:r w:rsidR="002D0AD8" w:rsidRPr="002D0AD8">
        <w:rPr>
          <w:rStyle w:val="Grietas"/>
        </w:rPr>
        <w:t>2.1.1.5</w:t>
      </w:r>
      <w:r w:rsidRPr="002D0AD8">
        <w:rPr>
          <w:rStyle w:val="Grietas"/>
        </w:rPr>
        <w:t xml:space="preserve">) – </w:t>
      </w:r>
      <w:r w:rsidR="002D0AD8" w:rsidRPr="002D0AD8">
        <w:rPr>
          <w:rStyle w:val="Grietas"/>
        </w:rPr>
        <w:t>1815,00</w:t>
      </w:r>
      <w:r w:rsidR="003116FB" w:rsidRPr="002D0AD8">
        <w:rPr>
          <w:rStyle w:val="Grietas"/>
        </w:rPr>
        <w:t xml:space="preserve"> ir</w:t>
      </w:r>
      <w:r w:rsidRPr="002D0AD8">
        <w:rPr>
          <w:rStyle w:val="Grietas"/>
        </w:rPr>
        <w:t xml:space="preserve"> kiti išankstiniai mokėjimai –  </w:t>
      </w:r>
      <w:r w:rsidR="002D0AD8" w:rsidRPr="002D0AD8">
        <w:rPr>
          <w:rStyle w:val="Grietas"/>
        </w:rPr>
        <w:t>163222,</w:t>
      </w:r>
      <w:r w:rsidR="00E66ABC">
        <w:rPr>
          <w:rStyle w:val="Grietas"/>
        </w:rPr>
        <w:t>10</w:t>
      </w:r>
      <w:r w:rsidRPr="002D0AD8">
        <w:rPr>
          <w:rStyle w:val="Grietas"/>
        </w:rPr>
        <w:t xml:space="preserve"> Eur</w:t>
      </w:r>
      <w:r w:rsidR="002D0AD8" w:rsidRPr="002D0AD8">
        <w:rPr>
          <w:rStyle w:val="Grietas"/>
        </w:rPr>
        <w:t>.</w:t>
      </w:r>
    </w:p>
    <w:p w14:paraId="255BA5F5" w14:textId="77777777" w:rsidR="002D0AD8" w:rsidRPr="002D0AD8" w:rsidRDefault="002D0AD8" w:rsidP="002D0AD8">
      <w:pPr>
        <w:rPr>
          <w:rStyle w:val="Grietas"/>
        </w:rPr>
      </w:pPr>
    </w:p>
    <w:p w14:paraId="6CEA3474" w14:textId="77777777" w:rsidR="002D0AD8" w:rsidRPr="002D0AD8" w:rsidRDefault="002D0AD8" w:rsidP="002D0AD8">
      <w:pPr>
        <w:rPr>
          <w:rStyle w:val="Grietas"/>
        </w:rPr>
      </w:pPr>
    </w:p>
    <w:p w14:paraId="2DEB4741" w14:textId="77777777" w:rsidR="002D0AD8" w:rsidRPr="002D0AD8" w:rsidRDefault="002D0AD8" w:rsidP="002D0AD8">
      <w:pPr>
        <w:rPr>
          <w:rStyle w:val="Grietas"/>
        </w:rPr>
      </w:pPr>
    </w:p>
    <w:p w14:paraId="2CBA016D" w14:textId="77777777" w:rsidR="003D55B6" w:rsidRDefault="003D55B6" w:rsidP="007E410E">
      <w:pPr>
        <w:jc w:val="both"/>
        <w:rPr>
          <w:b/>
          <w:bCs/>
        </w:rPr>
      </w:pPr>
      <w:r w:rsidRPr="003D55B6">
        <w:rPr>
          <w:b/>
          <w:bCs/>
        </w:rPr>
        <w:lastRenderedPageBreak/>
        <w:t>Biudžeto likutis sąskaitose</w:t>
      </w:r>
      <w:r>
        <w:rPr>
          <w:b/>
          <w:bCs/>
        </w:rPr>
        <w:t>.</w:t>
      </w:r>
    </w:p>
    <w:p w14:paraId="384C4C99" w14:textId="355795F5" w:rsidR="00510BBC" w:rsidRPr="00E66ABC" w:rsidRDefault="003D55B6" w:rsidP="007E410E">
      <w:pPr>
        <w:jc w:val="both"/>
        <w:rPr>
          <w:color w:val="000000" w:themeColor="text1"/>
        </w:rPr>
      </w:pPr>
      <w:r w:rsidRPr="00711031">
        <w:t>Biudžeto lėšų likutis savivaldybės administracijos bankų sąskaitose    2023-01-01 ir 2023-0</w:t>
      </w:r>
      <w:r w:rsidR="00AE58F3">
        <w:t>6</w:t>
      </w:r>
      <w:r w:rsidRPr="00711031">
        <w:t>-3</w:t>
      </w:r>
      <w:r w:rsidR="00AE58F3">
        <w:t>0</w:t>
      </w:r>
      <w:r w:rsidRPr="00711031">
        <w:t xml:space="preserve"> </w:t>
      </w:r>
      <w:r w:rsidRPr="00E66ABC">
        <w:rPr>
          <w:color w:val="000000" w:themeColor="text1"/>
        </w:rPr>
        <w:t>sudarė:</w:t>
      </w:r>
    </w:p>
    <w:tbl>
      <w:tblPr>
        <w:tblStyle w:val="Lentelstinklelis"/>
        <w:tblW w:w="10060" w:type="dxa"/>
        <w:tblLook w:val="04A0" w:firstRow="1" w:lastRow="0" w:firstColumn="1" w:lastColumn="0" w:noHBand="0" w:noVBand="1"/>
      </w:tblPr>
      <w:tblGrid>
        <w:gridCol w:w="3114"/>
        <w:gridCol w:w="3118"/>
        <w:gridCol w:w="3828"/>
      </w:tblGrid>
      <w:tr w:rsidR="00E66ABC" w:rsidRPr="00E66ABC" w14:paraId="1310ECB0" w14:textId="77777777" w:rsidTr="00711031">
        <w:tc>
          <w:tcPr>
            <w:tcW w:w="3114" w:type="dxa"/>
          </w:tcPr>
          <w:p w14:paraId="6F4C04CE" w14:textId="333A3E8C" w:rsidR="003D55B6" w:rsidRPr="00E66ABC" w:rsidRDefault="00711031" w:rsidP="00FF64A0">
            <w:pPr>
              <w:rPr>
                <w:color w:val="000000" w:themeColor="text1"/>
              </w:rPr>
            </w:pPr>
            <w:r w:rsidRPr="00E66ABC">
              <w:rPr>
                <w:color w:val="000000" w:themeColor="text1"/>
              </w:rPr>
              <w:t>Atsiskaitomosios sąskaitos Nr.</w:t>
            </w:r>
          </w:p>
        </w:tc>
        <w:tc>
          <w:tcPr>
            <w:tcW w:w="3118" w:type="dxa"/>
          </w:tcPr>
          <w:p w14:paraId="526148B3" w14:textId="6D5B4DE2" w:rsidR="003D55B6" w:rsidRPr="00E66ABC" w:rsidRDefault="00711031" w:rsidP="00FF64A0">
            <w:pPr>
              <w:rPr>
                <w:color w:val="000000" w:themeColor="text1"/>
              </w:rPr>
            </w:pPr>
            <w:r w:rsidRPr="00E66ABC">
              <w:rPr>
                <w:color w:val="000000" w:themeColor="text1"/>
              </w:rPr>
              <w:t>Biudžetinių lėšų likutis  Eur                        2023-01-01</w:t>
            </w:r>
          </w:p>
        </w:tc>
        <w:tc>
          <w:tcPr>
            <w:tcW w:w="3828" w:type="dxa"/>
          </w:tcPr>
          <w:p w14:paraId="792ECA39" w14:textId="681DC5C2" w:rsidR="003D55B6" w:rsidRPr="00E66ABC" w:rsidRDefault="00711031" w:rsidP="00FF64A0">
            <w:pPr>
              <w:rPr>
                <w:color w:val="000000" w:themeColor="text1"/>
              </w:rPr>
            </w:pPr>
            <w:r w:rsidRPr="00E66ABC">
              <w:rPr>
                <w:color w:val="000000" w:themeColor="text1"/>
              </w:rPr>
              <w:t>Biudžetinių lėšų likutis  Eur                                        2023-</w:t>
            </w:r>
            <w:r w:rsidR="00957CCB" w:rsidRPr="00E66ABC">
              <w:rPr>
                <w:color w:val="000000" w:themeColor="text1"/>
              </w:rPr>
              <w:t>06-30</w:t>
            </w:r>
          </w:p>
        </w:tc>
      </w:tr>
      <w:tr w:rsidR="00E66ABC" w:rsidRPr="00E66ABC" w14:paraId="4937EC26" w14:textId="77777777" w:rsidTr="00711031">
        <w:tc>
          <w:tcPr>
            <w:tcW w:w="3114" w:type="dxa"/>
          </w:tcPr>
          <w:p w14:paraId="7635CD4E" w14:textId="301D0721" w:rsidR="008010CA" w:rsidRPr="00E66ABC" w:rsidRDefault="008010CA" w:rsidP="00FF64A0">
            <w:pPr>
              <w:rPr>
                <w:color w:val="000000" w:themeColor="text1"/>
              </w:rPr>
            </w:pPr>
            <w:r w:rsidRPr="00E66ABC">
              <w:rPr>
                <w:color w:val="000000" w:themeColor="text1"/>
              </w:rPr>
              <w:t>LT064010042600060054</w:t>
            </w:r>
          </w:p>
        </w:tc>
        <w:tc>
          <w:tcPr>
            <w:tcW w:w="3118" w:type="dxa"/>
          </w:tcPr>
          <w:p w14:paraId="0912190F" w14:textId="10272EE8" w:rsidR="008010CA" w:rsidRPr="00E66ABC" w:rsidRDefault="008010CA" w:rsidP="00FF64A0">
            <w:pPr>
              <w:rPr>
                <w:color w:val="000000" w:themeColor="text1"/>
              </w:rPr>
            </w:pPr>
            <w:r w:rsidRPr="00E66ABC">
              <w:rPr>
                <w:color w:val="000000" w:themeColor="text1"/>
              </w:rPr>
              <w:t>0,00</w:t>
            </w:r>
          </w:p>
        </w:tc>
        <w:tc>
          <w:tcPr>
            <w:tcW w:w="3828" w:type="dxa"/>
          </w:tcPr>
          <w:p w14:paraId="16580156" w14:textId="65F1609E" w:rsidR="008010CA" w:rsidRPr="00E66ABC" w:rsidRDefault="008010CA" w:rsidP="00FF64A0">
            <w:pPr>
              <w:rPr>
                <w:color w:val="000000" w:themeColor="text1"/>
              </w:rPr>
            </w:pPr>
            <w:r w:rsidRPr="00E66ABC">
              <w:rPr>
                <w:color w:val="000000" w:themeColor="text1"/>
              </w:rPr>
              <w:t>8,23</w:t>
            </w:r>
          </w:p>
        </w:tc>
      </w:tr>
      <w:tr w:rsidR="00E66ABC" w:rsidRPr="00E66ABC" w14:paraId="5634F1D0" w14:textId="77777777" w:rsidTr="00711031">
        <w:tc>
          <w:tcPr>
            <w:tcW w:w="3114" w:type="dxa"/>
          </w:tcPr>
          <w:p w14:paraId="0B54D8B5" w14:textId="7D009BD4" w:rsidR="003D55B6" w:rsidRPr="00E66ABC" w:rsidRDefault="00E26823" w:rsidP="00FF64A0">
            <w:pPr>
              <w:rPr>
                <w:color w:val="000000" w:themeColor="text1"/>
              </w:rPr>
            </w:pPr>
            <w:r w:rsidRPr="00E66ABC">
              <w:rPr>
                <w:color w:val="000000" w:themeColor="text1"/>
              </w:rPr>
              <w:t>LT067300010089787901</w:t>
            </w:r>
          </w:p>
        </w:tc>
        <w:tc>
          <w:tcPr>
            <w:tcW w:w="3118" w:type="dxa"/>
          </w:tcPr>
          <w:p w14:paraId="510A5724" w14:textId="30B3CC2C" w:rsidR="003D55B6" w:rsidRPr="00E66ABC" w:rsidRDefault="00E26823" w:rsidP="00FF64A0">
            <w:pPr>
              <w:rPr>
                <w:color w:val="000000" w:themeColor="text1"/>
              </w:rPr>
            </w:pPr>
            <w:r w:rsidRPr="00E66ABC">
              <w:rPr>
                <w:color w:val="000000" w:themeColor="text1"/>
              </w:rPr>
              <w:t>0,00</w:t>
            </w:r>
          </w:p>
        </w:tc>
        <w:tc>
          <w:tcPr>
            <w:tcW w:w="3828" w:type="dxa"/>
          </w:tcPr>
          <w:p w14:paraId="14BDF38C" w14:textId="36FAB9BB" w:rsidR="003D55B6" w:rsidRPr="00E66ABC" w:rsidRDefault="003D55B6" w:rsidP="00FF64A0">
            <w:pPr>
              <w:rPr>
                <w:color w:val="000000" w:themeColor="text1"/>
              </w:rPr>
            </w:pPr>
          </w:p>
        </w:tc>
      </w:tr>
      <w:tr w:rsidR="00E66ABC" w:rsidRPr="00E66ABC" w14:paraId="7E7EA990" w14:textId="77777777" w:rsidTr="00711031">
        <w:tc>
          <w:tcPr>
            <w:tcW w:w="3114" w:type="dxa"/>
          </w:tcPr>
          <w:p w14:paraId="482D9BFE" w14:textId="67D5D009" w:rsidR="003D55B6" w:rsidRPr="00E66ABC" w:rsidRDefault="00E26823" w:rsidP="00FF64A0">
            <w:pPr>
              <w:rPr>
                <w:color w:val="000000" w:themeColor="text1"/>
              </w:rPr>
            </w:pPr>
            <w:r w:rsidRPr="00E66ABC">
              <w:rPr>
                <w:color w:val="000000" w:themeColor="text1"/>
              </w:rPr>
              <w:t>LT037300010142442950</w:t>
            </w:r>
          </w:p>
        </w:tc>
        <w:tc>
          <w:tcPr>
            <w:tcW w:w="3118" w:type="dxa"/>
          </w:tcPr>
          <w:p w14:paraId="18C63A8A" w14:textId="6F6835C3" w:rsidR="003D55B6" w:rsidRPr="00E66ABC" w:rsidRDefault="00E26823" w:rsidP="00FF64A0">
            <w:pPr>
              <w:rPr>
                <w:color w:val="000000" w:themeColor="text1"/>
              </w:rPr>
            </w:pPr>
            <w:r w:rsidRPr="00E66ABC">
              <w:rPr>
                <w:color w:val="000000" w:themeColor="text1"/>
              </w:rPr>
              <w:t>0,00</w:t>
            </w:r>
          </w:p>
        </w:tc>
        <w:tc>
          <w:tcPr>
            <w:tcW w:w="3828" w:type="dxa"/>
          </w:tcPr>
          <w:p w14:paraId="07C07CC1" w14:textId="33A0793E" w:rsidR="003D55B6" w:rsidRPr="00E66ABC" w:rsidRDefault="00957CCB" w:rsidP="00FF64A0">
            <w:pPr>
              <w:rPr>
                <w:color w:val="000000" w:themeColor="text1"/>
              </w:rPr>
            </w:pPr>
            <w:r w:rsidRPr="00E66ABC">
              <w:rPr>
                <w:color w:val="000000" w:themeColor="text1"/>
              </w:rPr>
              <w:t>3227,58</w:t>
            </w:r>
          </w:p>
        </w:tc>
      </w:tr>
      <w:tr w:rsidR="00E66ABC" w:rsidRPr="00E66ABC" w14:paraId="7E77D8E7" w14:textId="77777777" w:rsidTr="00711031">
        <w:tc>
          <w:tcPr>
            <w:tcW w:w="3114" w:type="dxa"/>
          </w:tcPr>
          <w:p w14:paraId="5C3BF505" w14:textId="7B00B0D3" w:rsidR="003D55B6" w:rsidRPr="00D33BE7" w:rsidRDefault="000832CF" w:rsidP="00FF64A0">
            <w:bookmarkStart w:id="0" w:name="_GoBack" w:colFirst="0" w:colLast="0"/>
            <w:r w:rsidRPr="00D33BE7">
              <w:t>LT</w:t>
            </w:r>
            <w:ins w:id="1" w:author="Vartotojas" w:date="2023-04-18T08:51:00Z">
              <w:r w:rsidR="00510BBC" w:rsidRPr="00D33BE7">
                <w:t>5</w:t>
              </w:r>
            </w:ins>
            <w:ins w:id="2" w:author="Vartotojas" w:date="2023-04-18T08:53:00Z">
              <w:r w:rsidR="00510BBC" w:rsidRPr="00D33BE7">
                <w:t>94010042600235737</w:t>
              </w:r>
            </w:ins>
          </w:p>
        </w:tc>
        <w:tc>
          <w:tcPr>
            <w:tcW w:w="3118" w:type="dxa"/>
          </w:tcPr>
          <w:p w14:paraId="03339677" w14:textId="33816B99" w:rsidR="003D55B6" w:rsidRPr="00E66ABC" w:rsidRDefault="000832CF" w:rsidP="00FF64A0">
            <w:pPr>
              <w:rPr>
                <w:color w:val="000000" w:themeColor="text1"/>
              </w:rPr>
            </w:pPr>
            <w:r w:rsidRPr="00E66ABC">
              <w:rPr>
                <w:color w:val="000000" w:themeColor="text1"/>
              </w:rPr>
              <w:t>0,00</w:t>
            </w:r>
          </w:p>
        </w:tc>
        <w:tc>
          <w:tcPr>
            <w:tcW w:w="3828" w:type="dxa"/>
          </w:tcPr>
          <w:p w14:paraId="6D1FF7F1" w14:textId="2E580B94" w:rsidR="003D55B6" w:rsidRPr="00E66ABC" w:rsidRDefault="003D55B6" w:rsidP="00FF64A0">
            <w:pPr>
              <w:rPr>
                <w:color w:val="000000" w:themeColor="text1"/>
              </w:rPr>
            </w:pPr>
          </w:p>
        </w:tc>
      </w:tr>
      <w:bookmarkEnd w:id="0"/>
      <w:tr w:rsidR="00E66ABC" w:rsidRPr="00E66ABC" w14:paraId="63F79012" w14:textId="77777777" w:rsidTr="00711031">
        <w:tc>
          <w:tcPr>
            <w:tcW w:w="3114" w:type="dxa"/>
          </w:tcPr>
          <w:p w14:paraId="08BB5814" w14:textId="77777777" w:rsidR="008F7AB0" w:rsidRPr="00E66ABC" w:rsidRDefault="008F7AB0" w:rsidP="008F7AB0">
            <w:pPr>
              <w:rPr>
                <w:color w:val="000000" w:themeColor="text1"/>
                <w:szCs w:val="24"/>
                <w:lang w:eastAsia="lt-LT"/>
              </w:rPr>
            </w:pPr>
            <w:r w:rsidRPr="00E66ABC">
              <w:rPr>
                <w:color w:val="000000" w:themeColor="text1"/>
                <w:szCs w:val="24"/>
              </w:rPr>
              <w:t>LT327300010082432020</w:t>
            </w:r>
            <w:r w:rsidRPr="00E66ABC">
              <w:rPr>
                <w:color w:val="000000" w:themeColor="text1"/>
                <w:szCs w:val="24"/>
                <w:lang w:eastAsia="lt-LT"/>
              </w:rPr>
              <w:t xml:space="preserve"> </w:t>
            </w:r>
          </w:p>
          <w:p w14:paraId="6A0AB304" w14:textId="436B7714" w:rsidR="000832CF" w:rsidRPr="00E66ABC" w:rsidRDefault="000832CF" w:rsidP="00FF64A0">
            <w:pPr>
              <w:rPr>
                <w:color w:val="000000" w:themeColor="text1"/>
                <w:szCs w:val="24"/>
              </w:rPr>
            </w:pPr>
          </w:p>
        </w:tc>
        <w:tc>
          <w:tcPr>
            <w:tcW w:w="3118" w:type="dxa"/>
          </w:tcPr>
          <w:p w14:paraId="37829A4A" w14:textId="215741CB" w:rsidR="000832CF" w:rsidRPr="00E66ABC" w:rsidRDefault="000832CF" w:rsidP="00FF64A0">
            <w:pPr>
              <w:rPr>
                <w:color w:val="000000" w:themeColor="text1"/>
              </w:rPr>
            </w:pPr>
            <w:r w:rsidRPr="00E66ABC">
              <w:rPr>
                <w:color w:val="000000" w:themeColor="text1"/>
              </w:rPr>
              <w:t>0,00</w:t>
            </w:r>
          </w:p>
        </w:tc>
        <w:tc>
          <w:tcPr>
            <w:tcW w:w="3828" w:type="dxa"/>
          </w:tcPr>
          <w:p w14:paraId="2865C9B3" w14:textId="00FFAB94" w:rsidR="000832CF" w:rsidRPr="00E66ABC" w:rsidRDefault="00957CCB" w:rsidP="00FF64A0">
            <w:pPr>
              <w:rPr>
                <w:color w:val="000000" w:themeColor="text1"/>
              </w:rPr>
            </w:pPr>
            <w:r w:rsidRPr="00E66ABC">
              <w:rPr>
                <w:color w:val="000000" w:themeColor="text1"/>
              </w:rPr>
              <w:t>81,65</w:t>
            </w:r>
          </w:p>
        </w:tc>
      </w:tr>
      <w:tr w:rsidR="00E66ABC" w:rsidRPr="00E66ABC" w14:paraId="6EB4BA54" w14:textId="77777777" w:rsidTr="00711031">
        <w:tc>
          <w:tcPr>
            <w:tcW w:w="3114" w:type="dxa"/>
          </w:tcPr>
          <w:p w14:paraId="0E82236B" w14:textId="7BF205E9" w:rsidR="008F7AB0" w:rsidRPr="00E66ABC" w:rsidRDefault="008F7AB0" w:rsidP="00FF64A0">
            <w:pPr>
              <w:rPr>
                <w:color w:val="000000" w:themeColor="text1"/>
                <w:szCs w:val="24"/>
              </w:rPr>
            </w:pPr>
            <w:r w:rsidRPr="00E66ABC">
              <w:rPr>
                <w:color w:val="000000" w:themeColor="text1"/>
                <w:szCs w:val="24"/>
              </w:rPr>
              <w:t>LT277044060006530816 </w:t>
            </w:r>
          </w:p>
        </w:tc>
        <w:tc>
          <w:tcPr>
            <w:tcW w:w="3118" w:type="dxa"/>
          </w:tcPr>
          <w:p w14:paraId="31956F87" w14:textId="7850FD5D" w:rsidR="008F7AB0" w:rsidRPr="00E66ABC" w:rsidRDefault="008F7AB0" w:rsidP="00FF64A0">
            <w:pPr>
              <w:rPr>
                <w:color w:val="000000" w:themeColor="text1"/>
              </w:rPr>
            </w:pPr>
            <w:r w:rsidRPr="00E66ABC">
              <w:rPr>
                <w:color w:val="000000" w:themeColor="text1"/>
              </w:rPr>
              <w:t>0,00</w:t>
            </w:r>
          </w:p>
        </w:tc>
        <w:tc>
          <w:tcPr>
            <w:tcW w:w="3828" w:type="dxa"/>
          </w:tcPr>
          <w:p w14:paraId="4CE45599" w14:textId="02C0EE42" w:rsidR="008F7AB0" w:rsidRPr="00E66ABC" w:rsidRDefault="008F7AB0" w:rsidP="00FF64A0">
            <w:pPr>
              <w:rPr>
                <w:color w:val="000000" w:themeColor="text1"/>
              </w:rPr>
            </w:pPr>
          </w:p>
        </w:tc>
      </w:tr>
      <w:tr w:rsidR="00E66ABC" w:rsidRPr="00E66ABC" w14:paraId="3384BDF4" w14:textId="77777777" w:rsidTr="00711031">
        <w:tc>
          <w:tcPr>
            <w:tcW w:w="3114" w:type="dxa"/>
          </w:tcPr>
          <w:p w14:paraId="265D0A00" w14:textId="52C7CCD7" w:rsidR="008F7AB0" w:rsidRPr="00E66ABC" w:rsidRDefault="008F7AB0" w:rsidP="00FF64A0">
            <w:pPr>
              <w:rPr>
                <w:color w:val="000000" w:themeColor="text1"/>
                <w:szCs w:val="24"/>
              </w:rPr>
            </w:pPr>
            <w:r w:rsidRPr="00E66ABC">
              <w:rPr>
                <w:color w:val="000000" w:themeColor="text1"/>
                <w:szCs w:val="24"/>
              </w:rPr>
              <w:t>LT027044060006523894 </w:t>
            </w:r>
          </w:p>
        </w:tc>
        <w:tc>
          <w:tcPr>
            <w:tcW w:w="3118" w:type="dxa"/>
          </w:tcPr>
          <w:p w14:paraId="5A55619D" w14:textId="3D8F2FD1" w:rsidR="008F7AB0" w:rsidRPr="00E66ABC" w:rsidRDefault="008F7AB0" w:rsidP="00FF64A0">
            <w:pPr>
              <w:rPr>
                <w:color w:val="000000" w:themeColor="text1"/>
              </w:rPr>
            </w:pPr>
            <w:r w:rsidRPr="00E66ABC">
              <w:rPr>
                <w:color w:val="000000" w:themeColor="text1"/>
              </w:rPr>
              <w:t>0,00</w:t>
            </w:r>
          </w:p>
        </w:tc>
        <w:tc>
          <w:tcPr>
            <w:tcW w:w="3828" w:type="dxa"/>
          </w:tcPr>
          <w:p w14:paraId="188EA60B" w14:textId="3E810403" w:rsidR="008F7AB0" w:rsidRPr="00E66ABC" w:rsidRDefault="008F7AB0" w:rsidP="00FF64A0">
            <w:pPr>
              <w:rPr>
                <w:color w:val="000000" w:themeColor="text1"/>
              </w:rPr>
            </w:pPr>
          </w:p>
        </w:tc>
      </w:tr>
      <w:tr w:rsidR="00E66ABC" w:rsidRPr="00E66ABC" w14:paraId="190E324B" w14:textId="77777777" w:rsidTr="00711031">
        <w:tc>
          <w:tcPr>
            <w:tcW w:w="3114" w:type="dxa"/>
          </w:tcPr>
          <w:p w14:paraId="56C90C87" w14:textId="34E4E73A" w:rsidR="003D55B6" w:rsidRPr="00E66ABC" w:rsidRDefault="00711031" w:rsidP="00FF64A0">
            <w:pPr>
              <w:rPr>
                <w:color w:val="000000" w:themeColor="text1"/>
              </w:rPr>
            </w:pPr>
            <w:r w:rsidRPr="00E66ABC">
              <w:rPr>
                <w:color w:val="000000" w:themeColor="text1"/>
              </w:rPr>
              <w:t>Iš viso:</w:t>
            </w:r>
          </w:p>
        </w:tc>
        <w:tc>
          <w:tcPr>
            <w:tcW w:w="3118" w:type="dxa"/>
          </w:tcPr>
          <w:p w14:paraId="79F2858F" w14:textId="4BA499D5" w:rsidR="003D55B6" w:rsidRPr="00E66ABC" w:rsidRDefault="000832CF" w:rsidP="00FF64A0">
            <w:pPr>
              <w:rPr>
                <w:color w:val="000000" w:themeColor="text1"/>
              </w:rPr>
            </w:pPr>
            <w:r w:rsidRPr="00E66ABC">
              <w:rPr>
                <w:color w:val="000000" w:themeColor="text1"/>
              </w:rPr>
              <w:t>0,00</w:t>
            </w:r>
          </w:p>
        </w:tc>
        <w:tc>
          <w:tcPr>
            <w:tcW w:w="3828" w:type="dxa"/>
          </w:tcPr>
          <w:p w14:paraId="67FABC14" w14:textId="30035285" w:rsidR="003D55B6" w:rsidRPr="00E66ABC" w:rsidRDefault="001A53D9" w:rsidP="00FF64A0">
            <w:pPr>
              <w:rPr>
                <w:color w:val="000000" w:themeColor="text1"/>
              </w:rPr>
            </w:pPr>
            <w:r w:rsidRPr="00E66ABC">
              <w:rPr>
                <w:color w:val="000000" w:themeColor="text1"/>
              </w:rPr>
              <w:t>3317,46</w:t>
            </w:r>
          </w:p>
        </w:tc>
      </w:tr>
    </w:tbl>
    <w:p w14:paraId="77960F8F" w14:textId="77777777" w:rsidR="00D25D71" w:rsidRDefault="00502FB1" w:rsidP="00D25D71">
      <w:pPr>
        <w:pStyle w:val="Antrats"/>
        <w:tabs>
          <w:tab w:val="left" w:pos="720"/>
        </w:tabs>
        <w:spacing w:line="360" w:lineRule="auto"/>
        <w:ind w:right="-177"/>
        <w:jc w:val="both"/>
        <w:rPr>
          <w:color w:val="2E74B5" w:themeColor="accent1" w:themeShade="BF"/>
        </w:rPr>
      </w:pPr>
      <w:r>
        <w:rPr>
          <w:color w:val="FF0000"/>
        </w:rPr>
        <w:tab/>
      </w:r>
      <w:r w:rsidR="00D25D71">
        <w:rPr>
          <w:color w:val="2E74B5" w:themeColor="accent1" w:themeShade="BF"/>
        </w:rPr>
        <w:t xml:space="preserve">     </w:t>
      </w:r>
    </w:p>
    <w:p w14:paraId="3E6BEF28" w14:textId="4527F2A2" w:rsidR="007D1D7D" w:rsidRPr="00E66ABC" w:rsidRDefault="00D25D71" w:rsidP="007D1D7D">
      <w:pPr>
        <w:pStyle w:val="Antrats"/>
        <w:tabs>
          <w:tab w:val="left" w:pos="720"/>
        </w:tabs>
        <w:spacing w:line="360" w:lineRule="auto"/>
        <w:jc w:val="both"/>
        <w:rPr>
          <w:color w:val="000000" w:themeColor="text1"/>
        </w:rPr>
      </w:pPr>
      <w:r>
        <w:rPr>
          <w:color w:val="2E74B5" w:themeColor="accent1" w:themeShade="BF"/>
        </w:rPr>
        <w:tab/>
      </w:r>
      <w:r w:rsidRPr="007D1D7D">
        <w:rPr>
          <w:color w:val="2E74B5" w:themeColor="accent1" w:themeShade="BF"/>
        </w:rPr>
        <w:t xml:space="preserve">  </w:t>
      </w:r>
      <w:r w:rsidR="007D1D7D" w:rsidRPr="00E66ABC">
        <w:rPr>
          <w:color w:val="000000" w:themeColor="text1"/>
        </w:rPr>
        <w:t>Informacijos apie Europos Sąjungos fondų ir kitos tarptautinės finansinės paramos lėšų bendrai finansuojamiems projektams padarytų išlaidų iš valstybės biudžeto lėšų dėl neplanuotų netinkamų finansuoti ES fondų ir (arba) kitos tarptautinės finansinės paramos lėšomis išlaidų apmokėjimo Pasvalio rajono savivaldybės administracija neturėjo.</w:t>
      </w:r>
    </w:p>
    <w:p w14:paraId="4DC2B316" w14:textId="77777777" w:rsidR="007D1D7D" w:rsidRPr="007E410E" w:rsidRDefault="007D1D7D" w:rsidP="007D1D7D">
      <w:pPr>
        <w:spacing w:after="280" w:line="360" w:lineRule="auto"/>
        <w:ind w:firstLine="720"/>
        <w:jc w:val="both"/>
        <w:rPr>
          <w:b/>
          <w:bCs/>
          <w:color w:val="000000" w:themeColor="text1"/>
        </w:rPr>
      </w:pPr>
      <w:r w:rsidRPr="007E410E">
        <w:rPr>
          <w:b/>
          <w:bCs/>
          <w:color w:val="000000" w:themeColor="text1"/>
        </w:rPr>
        <w:t xml:space="preserve">  </w:t>
      </w:r>
    </w:p>
    <w:p w14:paraId="6510006A" w14:textId="415D3FDD" w:rsidR="00D25D71" w:rsidRDefault="00D25D71" w:rsidP="00D25D71">
      <w:pPr>
        <w:pStyle w:val="Antrats"/>
        <w:tabs>
          <w:tab w:val="left" w:pos="720"/>
        </w:tabs>
        <w:spacing w:line="360" w:lineRule="auto"/>
        <w:ind w:right="-177"/>
        <w:jc w:val="both"/>
        <w:rPr>
          <w:color w:val="2E74B5" w:themeColor="accent1" w:themeShade="BF"/>
        </w:rPr>
      </w:pPr>
    </w:p>
    <w:p w14:paraId="55CC42B1" w14:textId="31ECD8E5" w:rsidR="003D55B6" w:rsidRDefault="003D55B6" w:rsidP="00D25D71">
      <w:pPr>
        <w:pStyle w:val="Antrats"/>
        <w:tabs>
          <w:tab w:val="left" w:pos="720"/>
        </w:tabs>
        <w:spacing w:line="360" w:lineRule="auto"/>
        <w:jc w:val="both"/>
      </w:pPr>
    </w:p>
    <w:p w14:paraId="00369A40" w14:textId="7762542D" w:rsidR="00502FB1" w:rsidRDefault="0082491F" w:rsidP="003D55B6">
      <w:pPr>
        <w:spacing w:after="280" w:line="360" w:lineRule="auto"/>
        <w:ind w:firstLine="720"/>
        <w:jc w:val="both"/>
      </w:pPr>
      <w:r>
        <w:t>Administracijos d</w:t>
      </w:r>
      <w:r w:rsidR="00502FB1">
        <w:t>irektorius</w:t>
      </w:r>
      <w:r w:rsidR="00502FB1">
        <w:tab/>
      </w:r>
      <w:r w:rsidR="00502FB1">
        <w:tab/>
      </w:r>
      <w:r w:rsidR="00502FB1">
        <w:tab/>
      </w:r>
      <w:r w:rsidR="00502FB1">
        <w:tab/>
      </w:r>
      <w:r w:rsidR="00502FB1">
        <w:tab/>
      </w:r>
      <w:r w:rsidR="00502FB1">
        <w:tab/>
        <w:t>Povilas Balčiūnas</w:t>
      </w:r>
    </w:p>
    <w:p w14:paraId="44E42282" w14:textId="5A4B500E" w:rsidR="00502FB1" w:rsidRDefault="00502FB1" w:rsidP="003D55B6">
      <w:pPr>
        <w:spacing w:after="280" w:line="360" w:lineRule="auto"/>
        <w:ind w:firstLine="720"/>
        <w:jc w:val="both"/>
      </w:pPr>
      <w:r>
        <w:t>Apskaitos skyriaus vedėja</w:t>
      </w:r>
      <w:r>
        <w:tab/>
      </w:r>
      <w:r>
        <w:tab/>
      </w:r>
      <w:r>
        <w:tab/>
      </w:r>
      <w:r>
        <w:tab/>
      </w:r>
      <w:r>
        <w:tab/>
      </w:r>
      <w:r>
        <w:tab/>
        <w:t>Vitalija Motiejūnienė</w:t>
      </w:r>
      <w:r>
        <w:tab/>
      </w:r>
      <w:r>
        <w:tab/>
      </w:r>
      <w:r>
        <w:tab/>
      </w:r>
      <w:r>
        <w:tab/>
      </w:r>
      <w:r>
        <w:tab/>
      </w:r>
      <w:r>
        <w:tab/>
      </w:r>
    </w:p>
    <w:p w14:paraId="2E4E8CD3" w14:textId="04413CF5" w:rsidR="003D55B6" w:rsidRDefault="003D55B6" w:rsidP="003D55B6">
      <w:pPr>
        <w:spacing w:after="280" w:line="360" w:lineRule="auto"/>
        <w:ind w:firstLine="720"/>
        <w:jc w:val="both"/>
      </w:pPr>
      <w:r w:rsidRPr="000C0FC0">
        <w:t xml:space="preserve">   </w:t>
      </w:r>
    </w:p>
    <w:p w14:paraId="412A94D6" w14:textId="77777777" w:rsidR="003D55B6" w:rsidRPr="003D55B6" w:rsidRDefault="003D55B6" w:rsidP="00744CCE">
      <w:pPr>
        <w:pStyle w:val="Antrats"/>
        <w:tabs>
          <w:tab w:val="left" w:pos="720"/>
        </w:tabs>
        <w:spacing w:line="360" w:lineRule="auto"/>
        <w:jc w:val="both"/>
        <w:rPr>
          <w:b/>
          <w:bCs/>
          <w:color w:val="000000" w:themeColor="text1"/>
          <w:lang w:val="en-US"/>
        </w:rPr>
      </w:pPr>
    </w:p>
    <w:p w14:paraId="65E96CB8" w14:textId="7AF5C06F" w:rsidR="00D97900" w:rsidRDefault="008D6CE5" w:rsidP="00D97900">
      <w:pPr>
        <w:pStyle w:val="Antrats"/>
        <w:tabs>
          <w:tab w:val="left" w:pos="720"/>
        </w:tabs>
        <w:spacing w:line="360" w:lineRule="auto"/>
        <w:jc w:val="both"/>
      </w:pPr>
      <w:r>
        <w:rPr>
          <w:color w:val="000000" w:themeColor="text1"/>
        </w:rPr>
        <w:tab/>
      </w:r>
    </w:p>
    <w:sectPr w:rsidR="00D97900" w:rsidSect="00D366EF">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440" w:right="1080" w:bottom="1440" w:left="1080" w:header="964" w:footer="720"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349A23" w14:textId="77777777" w:rsidR="008271C5" w:rsidRDefault="008271C5">
      <w:r>
        <w:separator/>
      </w:r>
    </w:p>
  </w:endnote>
  <w:endnote w:type="continuationSeparator" w:id="0">
    <w:p w14:paraId="1D4CDD67" w14:textId="77777777" w:rsidR="008271C5" w:rsidRDefault="00827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HelveticaLT">
    <w:altName w:val="Arial"/>
    <w:charset w:val="BA"/>
    <w:family w:val="swiss"/>
    <w:pitch w:val="variable"/>
    <w:sig w:usb0="00000001"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0261E1" w14:textId="77777777" w:rsidR="000B1E31" w:rsidRDefault="000B1E31">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3D8169" w14:textId="77777777" w:rsidR="000B1E31" w:rsidRDefault="000B1E31">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B45486" w14:textId="77777777" w:rsidR="00E9410C" w:rsidRDefault="00E9410C">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CA6AD1" w14:textId="77777777" w:rsidR="008271C5" w:rsidRDefault="008271C5">
      <w:r>
        <w:separator/>
      </w:r>
    </w:p>
  </w:footnote>
  <w:footnote w:type="continuationSeparator" w:id="0">
    <w:p w14:paraId="31A73FDD" w14:textId="77777777" w:rsidR="008271C5" w:rsidRDefault="008271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913A53" w14:textId="77777777" w:rsidR="000B1E31" w:rsidRDefault="000B1E31">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2F5F07" w14:textId="77777777" w:rsidR="000B1E31" w:rsidRDefault="000B1E31">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6B5F8D" w14:textId="1F27ABD5" w:rsidR="002E7B9E" w:rsidRDefault="00D60C92">
    <w:pPr>
      <w:pStyle w:val="Antrats"/>
    </w:pPr>
    <w:r>
      <w:rPr>
        <w:noProof/>
      </w:rPr>
      <mc:AlternateContent>
        <mc:Choice Requires="wps">
          <w:drawing>
            <wp:anchor distT="0" distB="0" distL="114300" distR="114300" simplePos="0" relativeHeight="251657728" behindDoc="1" locked="0" layoutInCell="0" allowOverlap="1" wp14:anchorId="4789C470" wp14:editId="3799B7A9">
              <wp:simplePos x="0" y="0"/>
              <wp:positionH relativeFrom="column">
                <wp:posOffset>2514600</wp:posOffset>
              </wp:positionH>
              <wp:positionV relativeFrom="paragraph">
                <wp:posOffset>-38100</wp:posOffset>
              </wp:positionV>
              <wp:extent cx="912495" cy="796925"/>
              <wp:effectExtent l="0" t="0" r="0" b="0"/>
              <wp:wrapNone/>
              <wp:docPr id="441580459" name="Teksto laukas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2495" cy="796925"/>
                      </a:xfrm>
                      <a:prstGeom prst="rect">
                        <a:avLst/>
                      </a:prstGeom>
                      <a:solidFill>
                        <a:srgbClr val="FFFFFF"/>
                      </a:solidFill>
                      <a:ln>
                        <a:noFill/>
                      </a:ln>
                    </wps:spPr>
                    <wps:txbx>
                      <w:txbxContent>
                        <w:p w14:paraId="183E5312" w14:textId="77777777" w:rsidR="002E7B9E" w:rsidRDefault="00D4545E">
                          <w:r>
                            <w:rPr>
                              <w:rFonts w:ascii="HelveticaLT" w:hAnsi="HelveticaLT"/>
                              <w:noProof/>
                              <w:lang w:eastAsia="lt-LT"/>
                            </w:rPr>
                            <w:drawing>
                              <wp:inline distT="0" distB="0" distL="0" distR="0" wp14:anchorId="35EDDB58" wp14:editId="01047F7C">
                                <wp:extent cx="723900" cy="695325"/>
                                <wp:effectExtent l="0" t="0" r="0" b="0"/>
                                <wp:docPr id="3"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900" cy="6953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4789C470" id="_x0000_t202" coordsize="21600,21600" o:spt="202" path="m,l,21600r21600,l21600,xe">
              <v:stroke joinstyle="miter"/>
              <v:path gradientshapeok="t" o:connecttype="rect"/>
            </v:shapetype>
            <v:shape id="Teksto laukas 1" o:spid="_x0000_s1026" type="#_x0000_t202" style="position:absolute;margin-left:198pt;margin-top:-3pt;width:71.85pt;height:62.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" o:allowincell="f" stroked="f">
              <v:textbox>
                <w:txbxContent>
                  <w:p w14:paraId="183E5312" w14:textId="77777777" w:rsidR="002E7B9E" w:rsidRDefault="00D4545E">
                    <w:r>
                      <w:rPr>
                        <w:rFonts w:ascii="HelveticaLT" w:hAnsi="HelveticaLT"/>
                        <w:noProof/>
                        <w:lang w:eastAsia="lt-LT"/>
                      </w:rPr>
                      <w:drawing>
                        <wp:inline distT="0" distB="0" distL="0" distR="0" wp14:anchorId="35EDDB58" wp14:editId="01047F7C">
                          <wp:extent cx="723900" cy="695325"/>
                          <wp:effectExtent l="0" t="0" r="0" b="0"/>
                          <wp:docPr id="3"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23900" cy="695325"/>
                                  </a:xfrm>
                                  <a:prstGeom prst="rect">
                                    <a:avLst/>
                                  </a:prstGeom>
                                  <a:noFill/>
                                  <a:ln>
                                    <a:noFill/>
                                  </a:ln>
                                </pic:spPr>
                              </pic:pic>
                            </a:graphicData>
                          </a:graphic>
                        </wp:inline>
                      </w:drawing>
                    </w:r>
                  </w:p>
                </w:txbxContent>
              </v:textbox>
            </v:shape>
          </w:pict>
        </mc:Fallback>
      </mc:AlternateContent>
    </w:r>
  </w:p>
  <w:p w14:paraId="7E3D7810" w14:textId="77777777" w:rsidR="002E7B9E" w:rsidRDefault="002E7B9E">
    <w:pPr>
      <w:pStyle w:val="Antrats"/>
      <w:jc w:val="center"/>
    </w:pPr>
    <w:r>
      <w:t xml:space="preserve">     </w:t>
    </w:r>
  </w:p>
  <w:p w14:paraId="173407D5" w14:textId="77777777" w:rsidR="002E7B9E" w:rsidRDefault="002E7B9E">
    <w:pPr>
      <w:pStyle w:val="Antrats"/>
    </w:pPr>
  </w:p>
  <w:p w14:paraId="421D4055" w14:textId="77777777" w:rsidR="002E7B9E" w:rsidRDefault="002E7B9E">
    <w:pPr>
      <w:pStyle w:val="Antrats"/>
      <w:jc w:val="center"/>
      <w:rPr>
        <w:b/>
        <w:caps/>
      </w:rPr>
    </w:pPr>
  </w:p>
  <w:p w14:paraId="7739E16E" w14:textId="77777777" w:rsidR="002E7B9E" w:rsidRDefault="002E7B9E">
    <w:pPr>
      <w:pStyle w:val="Antrats"/>
      <w:jc w:val="center"/>
      <w:rPr>
        <w:b/>
        <w:caps/>
        <w:sz w:val="10"/>
      </w:rPr>
    </w:pPr>
  </w:p>
  <w:p w14:paraId="028A3007" w14:textId="77777777" w:rsidR="002E7B9E" w:rsidRDefault="002E7B9E">
    <w:pPr>
      <w:pStyle w:val="Antrats"/>
      <w:jc w:val="center"/>
      <w:rPr>
        <w:b/>
        <w:caps/>
        <w:sz w:val="26"/>
      </w:rPr>
    </w:pPr>
    <w:bookmarkStart w:id="3" w:name="Institucija"/>
    <w:r>
      <w:rPr>
        <w:b/>
        <w:caps/>
        <w:sz w:val="26"/>
      </w:rPr>
      <w:t>Pasvalio rajono savivaldybės administracija</w:t>
    </w:r>
  </w:p>
  <w:bookmarkEnd w:id="3"/>
  <w:p w14:paraId="0A6121C9" w14:textId="77777777" w:rsidR="002E7B9E" w:rsidRDefault="002E7B9E">
    <w:pPr>
      <w:pStyle w:val="Antrats"/>
      <w:pBdr>
        <w:bottom w:val="single" w:sz="8" w:space="1" w:color="auto"/>
      </w:pBdr>
      <w:jc w:val="center"/>
      <w:rPr>
        <w:sz w:val="20"/>
      </w:rPr>
    </w:pPr>
  </w:p>
  <w:p w14:paraId="4B59DA10" w14:textId="77777777" w:rsidR="00300AEC" w:rsidRDefault="00824D00" w:rsidP="00300AEC">
    <w:pPr>
      <w:pStyle w:val="Antrats"/>
      <w:pBdr>
        <w:bottom w:val="single" w:sz="8" w:space="1" w:color="auto"/>
      </w:pBdr>
      <w:jc w:val="center"/>
      <w:rPr>
        <w:sz w:val="20"/>
      </w:rPr>
    </w:pPr>
    <w:r>
      <w:rPr>
        <w:sz w:val="20"/>
      </w:rPr>
      <w:t>B</w:t>
    </w:r>
    <w:r w:rsidR="00300AEC">
      <w:rPr>
        <w:sz w:val="20"/>
      </w:rPr>
      <w:t xml:space="preserve">iudžetinė įstaiga, </w:t>
    </w:r>
    <w:r w:rsidR="002E7B9E">
      <w:rPr>
        <w:sz w:val="20"/>
      </w:rPr>
      <w:t xml:space="preserve">Vytauto Didžiojo a. 1, </w:t>
    </w:r>
    <w:r w:rsidR="00300AEC">
      <w:rPr>
        <w:sz w:val="20"/>
      </w:rPr>
      <w:t>3</w:t>
    </w:r>
    <w:r w:rsidR="002E7B9E">
      <w:rPr>
        <w:sz w:val="20"/>
      </w:rPr>
      <w:t>9143  Pasvalys</w:t>
    </w:r>
    <w:r w:rsidR="00300AEC">
      <w:rPr>
        <w:sz w:val="20"/>
      </w:rPr>
      <w:t>, tel.  (8  451)  54 133,</w:t>
    </w:r>
  </w:p>
  <w:p w14:paraId="510F7191" w14:textId="77777777" w:rsidR="00300AEC" w:rsidRDefault="00300AEC" w:rsidP="00300AEC">
    <w:pPr>
      <w:pStyle w:val="Antrats"/>
      <w:pBdr>
        <w:bottom w:val="single" w:sz="8" w:space="1" w:color="auto"/>
      </w:pBdr>
      <w:jc w:val="center"/>
      <w:rPr>
        <w:sz w:val="20"/>
      </w:rPr>
    </w:pPr>
    <w:r>
      <w:rPr>
        <w:sz w:val="20"/>
      </w:rPr>
      <w:t xml:space="preserve"> faks. (8  451) 54 134/30,  el. p. </w:t>
    </w:r>
    <w:hyperlink r:id="rId3" w:history="1">
      <w:r>
        <w:rPr>
          <w:rStyle w:val="Hipersaitas"/>
          <w:color w:val="auto"/>
          <w:sz w:val="20"/>
          <w:u w:val="none"/>
        </w:rPr>
        <w:t>rastine@pasvalys.lt</w:t>
      </w:r>
    </w:hyperlink>
    <w:r>
      <w:rPr>
        <w:sz w:val="20"/>
      </w:rPr>
      <w:t xml:space="preserve">. </w:t>
    </w:r>
  </w:p>
  <w:p w14:paraId="5884A975" w14:textId="77777777" w:rsidR="002E7B9E" w:rsidRDefault="00300AEC">
    <w:pPr>
      <w:pStyle w:val="Antrats"/>
      <w:pBdr>
        <w:bottom w:val="single" w:sz="8" w:space="1" w:color="auto"/>
      </w:pBdr>
      <w:jc w:val="center"/>
      <w:rPr>
        <w:sz w:val="20"/>
      </w:rPr>
    </w:pPr>
    <w:r>
      <w:rPr>
        <w:sz w:val="20"/>
      </w:rPr>
      <w:t>Duomenys kaupiami ir saugomi Juridinių a</w:t>
    </w:r>
    <w:r w:rsidR="00A96A72">
      <w:rPr>
        <w:sz w:val="20"/>
      </w:rPr>
      <w:t xml:space="preserve">smenų registre,  </w:t>
    </w:r>
    <w:r w:rsidR="00B13AB8">
      <w:rPr>
        <w:sz w:val="20"/>
      </w:rPr>
      <w:t>kodas 188753657</w:t>
    </w:r>
    <w:r w:rsidR="00A96A72">
      <w:rPr>
        <w:sz w:val="20"/>
      </w:rPr>
      <w:t>.</w:t>
    </w:r>
    <w:r>
      <w:rPr>
        <w:sz w:val="20"/>
      </w:rPr>
      <w:t xml:space="preserve"> </w:t>
    </w:r>
    <w:r w:rsidR="002E7B9E">
      <w:rPr>
        <w:sz w:val="20"/>
      </w:rPr>
      <w:t xml:space="preserve"> </w:t>
    </w:r>
  </w:p>
  <w:p w14:paraId="7465C8EA" w14:textId="77777777" w:rsidR="002E7B9E" w:rsidRDefault="002E7B9E">
    <w:pPr>
      <w:pStyle w:val="Antrats"/>
      <w:pBdr>
        <w:bottom w:val="single" w:sz="8" w:space="1" w:color="auto"/>
      </w:pBdr>
      <w:jc w:val="center"/>
      <w:rPr>
        <w:sz w:val="10"/>
      </w:rPr>
    </w:pPr>
  </w:p>
  <w:p w14:paraId="7FD9A9EC" w14:textId="77777777" w:rsidR="002E7B9E" w:rsidRDefault="002E7B9E">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C60D38"/>
    <w:multiLevelType w:val="hybridMultilevel"/>
    <w:tmpl w:val="B4AEE84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8870483"/>
    <w:multiLevelType w:val="hybridMultilevel"/>
    <w:tmpl w:val="5CC0C344"/>
    <w:lvl w:ilvl="0" w:tplc="7674A32C">
      <w:start w:val="1"/>
      <w:numFmt w:val="decimal"/>
      <w:lvlText w:val="%1."/>
      <w:lvlJc w:val="left"/>
      <w:pPr>
        <w:ind w:left="1068" w:hanging="360"/>
      </w:pPr>
      <w:rPr>
        <w:rFonts w:hint="default"/>
      </w:rPr>
    </w:lvl>
    <w:lvl w:ilvl="1" w:tplc="04270019" w:tentative="1">
      <w:start w:val="1"/>
      <w:numFmt w:val="lowerLetter"/>
      <w:lvlText w:val="%2."/>
      <w:lvlJc w:val="left"/>
      <w:pPr>
        <w:ind w:left="1788" w:hanging="360"/>
      </w:pPr>
    </w:lvl>
    <w:lvl w:ilvl="2" w:tplc="0427001B" w:tentative="1">
      <w:start w:val="1"/>
      <w:numFmt w:val="lowerRoman"/>
      <w:lvlText w:val="%3."/>
      <w:lvlJc w:val="right"/>
      <w:pPr>
        <w:ind w:left="2508" w:hanging="180"/>
      </w:pPr>
    </w:lvl>
    <w:lvl w:ilvl="3" w:tplc="0427000F" w:tentative="1">
      <w:start w:val="1"/>
      <w:numFmt w:val="decimal"/>
      <w:lvlText w:val="%4."/>
      <w:lvlJc w:val="left"/>
      <w:pPr>
        <w:ind w:left="3228" w:hanging="360"/>
      </w:pPr>
    </w:lvl>
    <w:lvl w:ilvl="4" w:tplc="04270019" w:tentative="1">
      <w:start w:val="1"/>
      <w:numFmt w:val="lowerLetter"/>
      <w:lvlText w:val="%5."/>
      <w:lvlJc w:val="left"/>
      <w:pPr>
        <w:ind w:left="3948" w:hanging="360"/>
      </w:pPr>
    </w:lvl>
    <w:lvl w:ilvl="5" w:tplc="0427001B" w:tentative="1">
      <w:start w:val="1"/>
      <w:numFmt w:val="lowerRoman"/>
      <w:lvlText w:val="%6."/>
      <w:lvlJc w:val="right"/>
      <w:pPr>
        <w:ind w:left="4668" w:hanging="180"/>
      </w:pPr>
    </w:lvl>
    <w:lvl w:ilvl="6" w:tplc="0427000F" w:tentative="1">
      <w:start w:val="1"/>
      <w:numFmt w:val="decimal"/>
      <w:lvlText w:val="%7."/>
      <w:lvlJc w:val="left"/>
      <w:pPr>
        <w:ind w:left="5388" w:hanging="360"/>
      </w:pPr>
    </w:lvl>
    <w:lvl w:ilvl="7" w:tplc="04270019" w:tentative="1">
      <w:start w:val="1"/>
      <w:numFmt w:val="lowerLetter"/>
      <w:lvlText w:val="%8."/>
      <w:lvlJc w:val="left"/>
      <w:pPr>
        <w:ind w:left="6108" w:hanging="360"/>
      </w:pPr>
    </w:lvl>
    <w:lvl w:ilvl="8" w:tplc="0427001B" w:tentative="1">
      <w:start w:val="1"/>
      <w:numFmt w:val="lowerRoman"/>
      <w:lvlText w:val="%9."/>
      <w:lvlJc w:val="right"/>
      <w:pPr>
        <w:ind w:left="6828" w:hanging="180"/>
      </w:pPr>
    </w:lvl>
  </w:abstractNum>
  <w:abstractNum w:abstractNumId="2" w15:restartNumberingAfterBreak="0">
    <w:nsid w:val="3CAE2761"/>
    <w:multiLevelType w:val="hybridMultilevel"/>
    <w:tmpl w:val="4DC841CA"/>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3" w15:restartNumberingAfterBreak="0">
    <w:nsid w:val="428A6B26"/>
    <w:multiLevelType w:val="hybridMultilevel"/>
    <w:tmpl w:val="20C8FF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41936A0"/>
    <w:multiLevelType w:val="hybridMultilevel"/>
    <w:tmpl w:val="4DC841CA"/>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5" w15:restartNumberingAfterBreak="0">
    <w:nsid w:val="47054EDA"/>
    <w:multiLevelType w:val="hybridMultilevel"/>
    <w:tmpl w:val="A906D71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0"/>
  </w:num>
  <w:num w:numId="4">
    <w:abstractNumId w:val="1"/>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Vartotojas">
    <w15:presenceInfo w15:providerId="None" w15:userId="Vartotoja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6A11"/>
    <w:rsid w:val="000008A0"/>
    <w:rsid w:val="00010A77"/>
    <w:rsid w:val="00010FD5"/>
    <w:rsid w:val="000127FA"/>
    <w:rsid w:val="0001544F"/>
    <w:rsid w:val="000317E4"/>
    <w:rsid w:val="00031E22"/>
    <w:rsid w:val="000324D8"/>
    <w:rsid w:val="00032796"/>
    <w:rsid w:val="00033203"/>
    <w:rsid w:val="0003676F"/>
    <w:rsid w:val="0003784B"/>
    <w:rsid w:val="00040215"/>
    <w:rsid w:val="000416E1"/>
    <w:rsid w:val="00042393"/>
    <w:rsid w:val="00043C79"/>
    <w:rsid w:val="00045B58"/>
    <w:rsid w:val="00045CE5"/>
    <w:rsid w:val="000479D2"/>
    <w:rsid w:val="0006230B"/>
    <w:rsid w:val="000640D1"/>
    <w:rsid w:val="00071A97"/>
    <w:rsid w:val="00072DD2"/>
    <w:rsid w:val="000805DC"/>
    <w:rsid w:val="000832CF"/>
    <w:rsid w:val="0008435D"/>
    <w:rsid w:val="00091B8A"/>
    <w:rsid w:val="000B1E31"/>
    <w:rsid w:val="000B5F25"/>
    <w:rsid w:val="000C0FC0"/>
    <w:rsid w:val="000C43FD"/>
    <w:rsid w:val="000C76BF"/>
    <w:rsid w:val="000D327C"/>
    <w:rsid w:val="000D4DCD"/>
    <w:rsid w:val="000D4ECA"/>
    <w:rsid w:val="000D686C"/>
    <w:rsid w:val="000D69E2"/>
    <w:rsid w:val="000E0DA4"/>
    <w:rsid w:val="000E2C3F"/>
    <w:rsid w:val="000E4F3D"/>
    <w:rsid w:val="000F4AA2"/>
    <w:rsid w:val="000F630A"/>
    <w:rsid w:val="00105365"/>
    <w:rsid w:val="0012179F"/>
    <w:rsid w:val="00123A86"/>
    <w:rsid w:val="00124867"/>
    <w:rsid w:val="001252E2"/>
    <w:rsid w:val="00132F58"/>
    <w:rsid w:val="001352FB"/>
    <w:rsid w:val="0014103C"/>
    <w:rsid w:val="00143772"/>
    <w:rsid w:val="0015070A"/>
    <w:rsid w:val="00150D36"/>
    <w:rsid w:val="001550DD"/>
    <w:rsid w:val="00155E6B"/>
    <w:rsid w:val="00160DE0"/>
    <w:rsid w:val="00163D1F"/>
    <w:rsid w:val="0016503B"/>
    <w:rsid w:val="00165FB8"/>
    <w:rsid w:val="001703CD"/>
    <w:rsid w:val="00170CB2"/>
    <w:rsid w:val="0017522C"/>
    <w:rsid w:val="001759FF"/>
    <w:rsid w:val="001777C4"/>
    <w:rsid w:val="00181934"/>
    <w:rsid w:val="001A488B"/>
    <w:rsid w:val="001A53D9"/>
    <w:rsid w:val="001B0349"/>
    <w:rsid w:val="001B2724"/>
    <w:rsid w:val="001B4851"/>
    <w:rsid w:val="001C1A48"/>
    <w:rsid w:val="001C3EDA"/>
    <w:rsid w:val="001E0CF2"/>
    <w:rsid w:val="001F277D"/>
    <w:rsid w:val="001F735A"/>
    <w:rsid w:val="0020097B"/>
    <w:rsid w:val="0021038D"/>
    <w:rsid w:val="002134BE"/>
    <w:rsid w:val="00213A8D"/>
    <w:rsid w:val="00215609"/>
    <w:rsid w:val="00216A80"/>
    <w:rsid w:val="0022220D"/>
    <w:rsid w:val="00222258"/>
    <w:rsid w:val="002246B7"/>
    <w:rsid w:val="00225619"/>
    <w:rsid w:val="00232973"/>
    <w:rsid w:val="00240461"/>
    <w:rsid w:val="00242574"/>
    <w:rsid w:val="00245875"/>
    <w:rsid w:val="002463EB"/>
    <w:rsid w:val="002465CA"/>
    <w:rsid w:val="00250237"/>
    <w:rsid w:val="0025075C"/>
    <w:rsid w:val="00257388"/>
    <w:rsid w:val="00260E9D"/>
    <w:rsid w:val="0026355C"/>
    <w:rsid w:val="00264741"/>
    <w:rsid w:val="002763F8"/>
    <w:rsid w:val="00276AC8"/>
    <w:rsid w:val="00277002"/>
    <w:rsid w:val="00284D3A"/>
    <w:rsid w:val="00286E1A"/>
    <w:rsid w:val="002875EB"/>
    <w:rsid w:val="00294B27"/>
    <w:rsid w:val="00297801"/>
    <w:rsid w:val="002A2390"/>
    <w:rsid w:val="002A6A11"/>
    <w:rsid w:val="002A6CD0"/>
    <w:rsid w:val="002A6E92"/>
    <w:rsid w:val="002B4438"/>
    <w:rsid w:val="002B4E29"/>
    <w:rsid w:val="002B5207"/>
    <w:rsid w:val="002C030D"/>
    <w:rsid w:val="002C43E8"/>
    <w:rsid w:val="002D02F7"/>
    <w:rsid w:val="002D0AD8"/>
    <w:rsid w:val="002D42F0"/>
    <w:rsid w:val="002E0E38"/>
    <w:rsid w:val="002E4B4C"/>
    <w:rsid w:val="002E7B9E"/>
    <w:rsid w:val="002F789D"/>
    <w:rsid w:val="00300AEC"/>
    <w:rsid w:val="00301BD5"/>
    <w:rsid w:val="003033BA"/>
    <w:rsid w:val="003070A6"/>
    <w:rsid w:val="00307CE6"/>
    <w:rsid w:val="003116FB"/>
    <w:rsid w:val="003126A8"/>
    <w:rsid w:val="00317883"/>
    <w:rsid w:val="0033086D"/>
    <w:rsid w:val="003545CB"/>
    <w:rsid w:val="00357869"/>
    <w:rsid w:val="00362527"/>
    <w:rsid w:val="0037113F"/>
    <w:rsid w:val="00373E9B"/>
    <w:rsid w:val="00375411"/>
    <w:rsid w:val="003806E3"/>
    <w:rsid w:val="00382F5E"/>
    <w:rsid w:val="0038747F"/>
    <w:rsid w:val="00396D9C"/>
    <w:rsid w:val="00397DF6"/>
    <w:rsid w:val="003B1F8D"/>
    <w:rsid w:val="003B2F33"/>
    <w:rsid w:val="003B410E"/>
    <w:rsid w:val="003B4FDC"/>
    <w:rsid w:val="003B6729"/>
    <w:rsid w:val="003C252D"/>
    <w:rsid w:val="003D03A6"/>
    <w:rsid w:val="003D1E31"/>
    <w:rsid w:val="003D41A1"/>
    <w:rsid w:val="003D55B6"/>
    <w:rsid w:val="003D5869"/>
    <w:rsid w:val="003D66AF"/>
    <w:rsid w:val="003D6CAB"/>
    <w:rsid w:val="003E123D"/>
    <w:rsid w:val="003E12D7"/>
    <w:rsid w:val="003E175A"/>
    <w:rsid w:val="003E5EDD"/>
    <w:rsid w:val="003E6390"/>
    <w:rsid w:val="003F51F3"/>
    <w:rsid w:val="003F5305"/>
    <w:rsid w:val="003F60A5"/>
    <w:rsid w:val="003F6E2B"/>
    <w:rsid w:val="00403DA1"/>
    <w:rsid w:val="00404425"/>
    <w:rsid w:val="00405384"/>
    <w:rsid w:val="00405FBA"/>
    <w:rsid w:val="0040678A"/>
    <w:rsid w:val="00412FD7"/>
    <w:rsid w:val="00420066"/>
    <w:rsid w:val="00442D93"/>
    <w:rsid w:val="004432C2"/>
    <w:rsid w:val="00445A89"/>
    <w:rsid w:val="00453201"/>
    <w:rsid w:val="0045656E"/>
    <w:rsid w:val="00466097"/>
    <w:rsid w:val="00466AF7"/>
    <w:rsid w:val="004705DC"/>
    <w:rsid w:val="00472E2D"/>
    <w:rsid w:val="00487BBA"/>
    <w:rsid w:val="004918B3"/>
    <w:rsid w:val="00494043"/>
    <w:rsid w:val="0049473E"/>
    <w:rsid w:val="004A223B"/>
    <w:rsid w:val="004A4504"/>
    <w:rsid w:val="004C19AE"/>
    <w:rsid w:val="004C25A6"/>
    <w:rsid w:val="004D13EC"/>
    <w:rsid w:val="004D29E3"/>
    <w:rsid w:val="004D6DBC"/>
    <w:rsid w:val="004E4003"/>
    <w:rsid w:val="004F008F"/>
    <w:rsid w:val="004F1437"/>
    <w:rsid w:val="004F1500"/>
    <w:rsid w:val="004F309D"/>
    <w:rsid w:val="004F3E93"/>
    <w:rsid w:val="004F6203"/>
    <w:rsid w:val="005024F6"/>
    <w:rsid w:val="00502F3B"/>
    <w:rsid w:val="00502FB1"/>
    <w:rsid w:val="00510BBC"/>
    <w:rsid w:val="00510F91"/>
    <w:rsid w:val="005128CC"/>
    <w:rsid w:val="00513885"/>
    <w:rsid w:val="00513E8C"/>
    <w:rsid w:val="005146E8"/>
    <w:rsid w:val="005179D6"/>
    <w:rsid w:val="0053504F"/>
    <w:rsid w:val="005351DD"/>
    <w:rsid w:val="00536C79"/>
    <w:rsid w:val="00541D9D"/>
    <w:rsid w:val="005421AB"/>
    <w:rsid w:val="005433D3"/>
    <w:rsid w:val="00544948"/>
    <w:rsid w:val="00546672"/>
    <w:rsid w:val="00553555"/>
    <w:rsid w:val="00555C41"/>
    <w:rsid w:val="00561B7D"/>
    <w:rsid w:val="00565162"/>
    <w:rsid w:val="0056541A"/>
    <w:rsid w:val="0057057E"/>
    <w:rsid w:val="005738B8"/>
    <w:rsid w:val="00577BB0"/>
    <w:rsid w:val="0058280F"/>
    <w:rsid w:val="00583606"/>
    <w:rsid w:val="00585692"/>
    <w:rsid w:val="00592691"/>
    <w:rsid w:val="005A1269"/>
    <w:rsid w:val="005A2EA3"/>
    <w:rsid w:val="005A4982"/>
    <w:rsid w:val="005A550B"/>
    <w:rsid w:val="005A667C"/>
    <w:rsid w:val="005A70A0"/>
    <w:rsid w:val="005B0CAE"/>
    <w:rsid w:val="005B5208"/>
    <w:rsid w:val="005B5973"/>
    <w:rsid w:val="005C41C2"/>
    <w:rsid w:val="005C56C2"/>
    <w:rsid w:val="005C6046"/>
    <w:rsid w:val="005C658F"/>
    <w:rsid w:val="005C7F5A"/>
    <w:rsid w:val="005D0359"/>
    <w:rsid w:val="005D090B"/>
    <w:rsid w:val="005D33A0"/>
    <w:rsid w:val="005D7EF0"/>
    <w:rsid w:val="005E1AF7"/>
    <w:rsid w:val="005F6C48"/>
    <w:rsid w:val="005F7B4C"/>
    <w:rsid w:val="00602D67"/>
    <w:rsid w:val="00605E21"/>
    <w:rsid w:val="00611113"/>
    <w:rsid w:val="00612303"/>
    <w:rsid w:val="00613FFA"/>
    <w:rsid w:val="0062066A"/>
    <w:rsid w:val="00620A0B"/>
    <w:rsid w:val="00620C44"/>
    <w:rsid w:val="006262A4"/>
    <w:rsid w:val="00632C0F"/>
    <w:rsid w:val="0064540A"/>
    <w:rsid w:val="0064660A"/>
    <w:rsid w:val="00654E1C"/>
    <w:rsid w:val="006650D0"/>
    <w:rsid w:val="006665F5"/>
    <w:rsid w:val="00667D0A"/>
    <w:rsid w:val="006A27E3"/>
    <w:rsid w:val="006A4826"/>
    <w:rsid w:val="006B5ABD"/>
    <w:rsid w:val="006B68C4"/>
    <w:rsid w:val="006C00F5"/>
    <w:rsid w:val="006C3914"/>
    <w:rsid w:val="006D0460"/>
    <w:rsid w:val="006D1306"/>
    <w:rsid w:val="006D6D16"/>
    <w:rsid w:val="006E0311"/>
    <w:rsid w:val="006F09F4"/>
    <w:rsid w:val="006F1585"/>
    <w:rsid w:val="00706230"/>
    <w:rsid w:val="00711031"/>
    <w:rsid w:val="0071526F"/>
    <w:rsid w:val="00717646"/>
    <w:rsid w:val="00720561"/>
    <w:rsid w:val="00721294"/>
    <w:rsid w:val="00724DCD"/>
    <w:rsid w:val="00727BDE"/>
    <w:rsid w:val="00731346"/>
    <w:rsid w:val="00733308"/>
    <w:rsid w:val="007374C8"/>
    <w:rsid w:val="007405A8"/>
    <w:rsid w:val="00744CCE"/>
    <w:rsid w:val="00745220"/>
    <w:rsid w:val="00747AC4"/>
    <w:rsid w:val="00747DFB"/>
    <w:rsid w:val="007521C2"/>
    <w:rsid w:val="007620C3"/>
    <w:rsid w:val="0076761F"/>
    <w:rsid w:val="00772351"/>
    <w:rsid w:val="007744AC"/>
    <w:rsid w:val="00775B66"/>
    <w:rsid w:val="00775BB4"/>
    <w:rsid w:val="007762CD"/>
    <w:rsid w:val="00783778"/>
    <w:rsid w:val="00795FE6"/>
    <w:rsid w:val="007A5ABB"/>
    <w:rsid w:val="007C01CD"/>
    <w:rsid w:val="007C50CE"/>
    <w:rsid w:val="007D1D7D"/>
    <w:rsid w:val="007E2A2F"/>
    <w:rsid w:val="007E410E"/>
    <w:rsid w:val="008010CA"/>
    <w:rsid w:val="00806192"/>
    <w:rsid w:val="00810C68"/>
    <w:rsid w:val="00821F9F"/>
    <w:rsid w:val="0082491F"/>
    <w:rsid w:val="00824D00"/>
    <w:rsid w:val="008271C5"/>
    <w:rsid w:val="00830B15"/>
    <w:rsid w:val="00832810"/>
    <w:rsid w:val="00832EFC"/>
    <w:rsid w:val="00835EC6"/>
    <w:rsid w:val="00842492"/>
    <w:rsid w:val="0085775E"/>
    <w:rsid w:val="00870C7F"/>
    <w:rsid w:val="00876E59"/>
    <w:rsid w:val="00880968"/>
    <w:rsid w:val="00881A35"/>
    <w:rsid w:val="0088509F"/>
    <w:rsid w:val="008914DC"/>
    <w:rsid w:val="00891E51"/>
    <w:rsid w:val="00892366"/>
    <w:rsid w:val="00892897"/>
    <w:rsid w:val="00893BE8"/>
    <w:rsid w:val="00896978"/>
    <w:rsid w:val="008A09E7"/>
    <w:rsid w:val="008B0746"/>
    <w:rsid w:val="008B4293"/>
    <w:rsid w:val="008B581E"/>
    <w:rsid w:val="008B6378"/>
    <w:rsid w:val="008C1F4F"/>
    <w:rsid w:val="008C2FCD"/>
    <w:rsid w:val="008C6035"/>
    <w:rsid w:val="008C7CD2"/>
    <w:rsid w:val="008D2849"/>
    <w:rsid w:val="008D29B7"/>
    <w:rsid w:val="008D3433"/>
    <w:rsid w:val="008D5BDB"/>
    <w:rsid w:val="008D6CE5"/>
    <w:rsid w:val="008E7420"/>
    <w:rsid w:val="008F026F"/>
    <w:rsid w:val="008F53FF"/>
    <w:rsid w:val="008F7AB0"/>
    <w:rsid w:val="00900799"/>
    <w:rsid w:val="00905808"/>
    <w:rsid w:val="0090644E"/>
    <w:rsid w:val="00906881"/>
    <w:rsid w:val="009127EE"/>
    <w:rsid w:val="00915F61"/>
    <w:rsid w:val="009251B1"/>
    <w:rsid w:val="00930D18"/>
    <w:rsid w:val="009338C2"/>
    <w:rsid w:val="00934B30"/>
    <w:rsid w:val="00952583"/>
    <w:rsid w:val="00953848"/>
    <w:rsid w:val="00957CCB"/>
    <w:rsid w:val="00960CF4"/>
    <w:rsid w:val="00961007"/>
    <w:rsid w:val="00962134"/>
    <w:rsid w:val="00964A67"/>
    <w:rsid w:val="0096754F"/>
    <w:rsid w:val="00976174"/>
    <w:rsid w:val="0098604C"/>
    <w:rsid w:val="0098794E"/>
    <w:rsid w:val="00991B15"/>
    <w:rsid w:val="00996E05"/>
    <w:rsid w:val="009A0B16"/>
    <w:rsid w:val="009B41F1"/>
    <w:rsid w:val="009B5035"/>
    <w:rsid w:val="009B51F5"/>
    <w:rsid w:val="009C106E"/>
    <w:rsid w:val="009C2C72"/>
    <w:rsid w:val="009C4FAD"/>
    <w:rsid w:val="009D7849"/>
    <w:rsid w:val="009E131D"/>
    <w:rsid w:val="009F2985"/>
    <w:rsid w:val="009F5560"/>
    <w:rsid w:val="009F6011"/>
    <w:rsid w:val="00A0194C"/>
    <w:rsid w:val="00A03345"/>
    <w:rsid w:val="00A06031"/>
    <w:rsid w:val="00A15EAE"/>
    <w:rsid w:val="00A220E9"/>
    <w:rsid w:val="00A2493C"/>
    <w:rsid w:val="00A25F4D"/>
    <w:rsid w:val="00A270B9"/>
    <w:rsid w:val="00A3497F"/>
    <w:rsid w:val="00A35C6F"/>
    <w:rsid w:val="00A605E7"/>
    <w:rsid w:val="00A71796"/>
    <w:rsid w:val="00A76468"/>
    <w:rsid w:val="00A800C2"/>
    <w:rsid w:val="00A818A3"/>
    <w:rsid w:val="00A85385"/>
    <w:rsid w:val="00A86A42"/>
    <w:rsid w:val="00A9316E"/>
    <w:rsid w:val="00A93CE3"/>
    <w:rsid w:val="00A96A72"/>
    <w:rsid w:val="00AB0B18"/>
    <w:rsid w:val="00AB1BCA"/>
    <w:rsid w:val="00AB3EF2"/>
    <w:rsid w:val="00AB62CB"/>
    <w:rsid w:val="00AD0507"/>
    <w:rsid w:val="00AD1ACC"/>
    <w:rsid w:val="00AD4D37"/>
    <w:rsid w:val="00AE3BD0"/>
    <w:rsid w:val="00AE58F3"/>
    <w:rsid w:val="00AE64E4"/>
    <w:rsid w:val="00AF0A6C"/>
    <w:rsid w:val="00AF33A1"/>
    <w:rsid w:val="00AF48C1"/>
    <w:rsid w:val="00AF54D3"/>
    <w:rsid w:val="00AF57C3"/>
    <w:rsid w:val="00B0563D"/>
    <w:rsid w:val="00B07399"/>
    <w:rsid w:val="00B13AB8"/>
    <w:rsid w:val="00B15B38"/>
    <w:rsid w:val="00B27849"/>
    <w:rsid w:val="00B62C35"/>
    <w:rsid w:val="00B65482"/>
    <w:rsid w:val="00B65CE8"/>
    <w:rsid w:val="00B66164"/>
    <w:rsid w:val="00B72215"/>
    <w:rsid w:val="00B725DC"/>
    <w:rsid w:val="00B747C0"/>
    <w:rsid w:val="00B74C28"/>
    <w:rsid w:val="00B80FA8"/>
    <w:rsid w:val="00B83BA4"/>
    <w:rsid w:val="00B8527C"/>
    <w:rsid w:val="00B856F7"/>
    <w:rsid w:val="00B92E2A"/>
    <w:rsid w:val="00B94C03"/>
    <w:rsid w:val="00B9644A"/>
    <w:rsid w:val="00B9656F"/>
    <w:rsid w:val="00B97420"/>
    <w:rsid w:val="00B97A81"/>
    <w:rsid w:val="00BA316D"/>
    <w:rsid w:val="00BA57A3"/>
    <w:rsid w:val="00BA61B7"/>
    <w:rsid w:val="00BA6A65"/>
    <w:rsid w:val="00BB3FEE"/>
    <w:rsid w:val="00BB5BDE"/>
    <w:rsid w:val="00BB7550"/>
    <w:rsid w:val="00BD6D2E"/>
    <w:rsid w:val="00BD7CD0"/>
    <w:rsid w:val="00BE08F3"/>
    <w:rsid w:val="00BE75D9"/>
    <w:rsid w:val="00BE767F"/>
    <w:rsid w:val="00BF308E"/>
    <w:rsid w:val="00C005A0"/>
    <w:rsid w:val="00C11650"/>
    <w:rsid w:val="00C11866"/>
    <w:rsid w:val="00C121BC"/>
    <w:rsid w:val="00C17161"/>
    <w:rsid w:val="00C25B74"/>
    <w:rsid w:val="00C323E0"/>
    <w:rsid w:val="00C3552B"/>
    <w:rsid w:val="00C35DEF"/>
    <w:rsid w:val="00C36904"/>
    <w:rsid w:val="00C42A91"/>
    <w:rsid w:val="00C42CC7"/>
    <w:rsid w:val="00C449E8"/>
    <w:rsid w:val="00C47320"/>
    <w:rsid w:val="00C50E37"/>
    <w:rsid w:val="00C52FEA"/>
    <w:rsid w:val="00C60008"/>
    <w:rsid w:val="00C60A60"/>
    <w:rsid w:val="00C61BA9"/>
    <w:rsid w:val="00C703CB"/>
    <w:rsid w:val="00C80DBF"/>
    <w:rsid w:val="00C87073"/>
    <w:rsid w:val="00C917F2"/>
    <w:rsid w:val="00C96D25"/>
    <w:rsid w:val="00CA7C67"/>
    <w:rsid w:val="00CB2D77"/>
    <w:rsid w:val="00CC33CF"/>
    <w:rsid w:val="00CC6DA7"/>
    <w:rsid w:val="00CD2A7D"/>
    <w:rsid w:val="00CD31B0"/>
    <w:rsid w:val="00CE286E"/>
    <w:rsid w:val="00CE341F"/>
    <w:rsid w:val="00CE3E98"/>
    <w:rsid w:val="00CF00AB"/>
    <w:rsid w:val="00CF5ADC"/>
    <w:rsid w:val="00CF75D8"/>
    <w:rsid w:val="00D05C12"/>
    <w:rsid w:val="00D16101"/>
    <w:rsid w:val="00D22037"/>
    <w:rsid w:val="00D25D71"/>
    <w:rsid w:val="00D33BE7"/>
    <w:rsid w:val="00D356D6"/>
    <w:rsid w:val="00D366EF"/>
    <w:rsid w:val="00D3697F"/>
    <w:rsid w:val="00D40AE5"/>
    <w:rsid w:val="00D41309"/>
    <w:rsid w:val="00D41C53"/>
    <w:rsid w:val="00D42B53"/>
    <w:rsid w:val="00D43251"/>
    <w:rsid w:val="00D4545E"/>
    <w:rsid w:val="00D516AB"/>
    <w:rsid w:val="00D520B5"/>
    <w:rsid w:val="00D54176"/>
    <w:rsid w:val="00D60C92"/>
    <w:rsid w:val="00D617D8"/>
    <w:rsid w:val="00D6303D"/>
    <w:rsid w:val="00D643C7"/>
    <w:rsid w:val="00D66619"/>
    <w:rsid w:val="00D72759"/>
    <w:rsid w:val="00D73B65"/>
    <w:rsid w:val="00D74A2E"/>
    <w:rsid w:val="00D75801"/>
    <w:rsid w:val="00D76CBD"/>
    <w:rsid w:val="00D77CF3"/>
    <w:rsid w:val="00D960EA"/>
    <w:rsid w:val="00D96AD9"/>
    <w:rsid w:val="00D97900"/>
    <w:rsid w:val="00DA55B6"/>
    <w:rsid w:val="00DB73F5"/>
    <w:rsid w:val="00DC009F"/>
    <w:rsid w:val="00DC37CF"/>
    <w:rsid w:val="00DC478F"/>
    <w:rsid w:val="00DD31BA"/>
    <w:rsid w:val="00DD6436"/>
    <w:rsid w:val="00DD6687"/>
    <w:rsid w:val="00DD7DBB"/>
    <w:rsid w:val="00DE683C"/>
    <w:rsid w:val="00DE6923"/>
    <w:rsid w:val="00DE7B4A"/>
    <w:rsid w:val="00E0059D"/>
    <w:rsid w:val="00E01E54"/>
    <w:rsid w:val="00E02D7E"/>
    <w:rsid w:val="00E0391E"/>
    <w:rsid w:val="00E05144"/>
    <w:rsid w:val="00E1368E"/>
    <w:rsid w:val="00E14E01"/>
    <w:rsid w:val="00E20E22"/>
    <w:rsid w:val="00E228D9"/>
    <w:rsid w:val="00E26823"/>
    <w:rsid w:val="00E33971"/>
    <w:rsid w:val="00E3529D"/>
    <w:rsid w:val="00E4018B"/>
    <w:rsid w:val="00E405F1"/>
    <w:rsid w:val="00E407FD"/>
    <w:rsid w:val="00E4154A"/>
    <w:rsid w:val="00E418EA"/>
    <w:rsid w:val="00E4626E"/>
    <w:rsid w:val="00E55110"/>
    <w:rsid w:val="00E64164"/>
    <w:rsid w:val="00E66ABC"/>
    <w:rsid w:val="00E72B7F"/>
    <w:rsid w:val="00E73D28"/>
    <w:rsid w:val="00E73DE0"/>
    <w:rsid w:val="00E74852"/>
    <w:rsid w:val="00E75128"/>
    <w:rsid w:val="00E87250"/>
    <w:rsid w:val="00E913A1"/>
    <w:rsid w:val="00E93DC3"/>
    <w:rsid w:val="00E9410C"/>
    <w:rsid w:val="00EA1A22"/>
    <w:rsid w:val="00EA41F4"/>
    <w:rsid w:val="00EB0117"/>
    <w:rsid w:val="00EC4990"/>
    <w:rsid w:val="00ED1129"/>
    <w:rsid w:val="00ED36D5"/>
    <w:rsid w:val="00EE2275"/>
    <w:rsid w:val="00EE5343"/>
    <w:rsid w:val="00EE534B"/>
    <w:rsid w:val="00EE725E"/>
    <w:rsid w:val="00EF2162"/>
    <w:rsid w:val="00EF6BB8"/>
    <w:rsid w:val="00EF736B"/>
    <w:rsid w:val="00F0079D"/>
    <w:rsid w:val="00F04A86"/>
    <w:rsid w:val="00F07FD1"/>
    <w:rsid w:val="00F20773"/>
    <w:rsid w:val="00F30714"/>
    <w:rsid w:val="00F312FB"/>
    <w:rsid w:val="00F31ACF"/>
    <w:rsid w:val="00F3263B"/>
    <w:rsid w:val="00F352F4"/>
    <w:rsid w:val="00F43947"/>
    <w:rsid w:val="00F46097"/>
    <w:rsid w:val="00F57D11"/>
    <w:rsid w:val="00F71DAA"/>
    <w:rsid w:val="00F75664"/>
    <w:rsid w:val="00F767EB"/>
    <w:rsid w:val="00F76C2A"/>
    <w:rsid w:val="00F81641"/>
    <w:rsid w:val="00F84C23"/>
    <w:rsid w:val="00F84D9F"/>
    <w:rsid w:val="00F87119"/>
    <w:rsid w:val="00F92B56"/>
    <w:rsid w:val="00FA26E2"/>
    <w:rsid w:val="00FA4854"/>
    <w:rsid w:val="00FA77DC"/>
    <w:rsid w:val="00FB1C31"/>
    <w:rsid w:val="00FB355D"/>
    <w:rsid w:val="00FC2C84"/>
    <w:rsid w:val="00FC7910"/>
    <w:rsid w:val="00FC7AD4"/>
    <w:rsid w:val="00FD2645"/>
    <w:rsid w:val="00FD392A"/>
    <w:rsid w:val="00FD3AC0"/>
    <w:rsid w:val="00FE4D79"/>
    <w:rsid w:val="00FE6DF4"/>
    <w:rsid w:val="00FF1E03"/>
    <w:rsid w:val="00FF43C6"/>
    <w:rsid w:val="00FF4ED6"/>
    <w:rsid w:val="00FF64A0"/>
    <w:rsid w:val="00FF6BA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BA8B5B"/>
  <w15:docId w15:val="{3ED8C6F4-3655-42B3-96FD-3DFBAE2B3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prastasis">
    <w:name w:val="Normal"/>
    <w:qFormat/>
    <w:rPr>
      <w:sz w:val="24"/>
      <w:lang w:eastAsia="en-US"/>
    </w:rPr>
  </w:style>
  <w:style w:type="paragraph" w:styleId="Antrat1">
    <w:name w:val="heading 1"/>
    <w:basedOn w:val="prastasis"/>
    <w:next w:val="prastasis"/>
    <w:link w:val="Antrat1Diagrama"/>
    <w:qFormat/>
    <w:rsid w:val="002A6CD0"/>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Char,Diagrama"/>
    <w:basedOn w:val="prastasis"/>
    <w:link w:val="AntratsDiagrama"/>
    <w:uiPriority w:val="99"/>
    <w:pPr>
      <w:tabs>
        <w:tab w:val="center" w:pos="4153"/>
        <w:tab w:val="right" w:pos="8306"/>
      </w:tabs>
    </w:pPr>
  </w:style>
  <w:style w:type="paragraph" w:styleId="Porat">
    <w:name w:val="footer"/>
    <w:basedOn w:val="prastasis"/>
    <w:pPr>
      <w:tabs>
        <w:tab w:val="center" w:pos="4153"/>
        <w:tab w:val="right" w:pos="8306"/>
      </w:tabs>
    </w:pPr>
  </w:style>
  <w:style w:type="character" w:styleId="Hipersaitas">
    <w:name w:val="Hyperlink"/>
    <w:rPr>
      <w:color w:val="0000FF"/>
      <w:u w:val="single"/>
    </w:rPr>
  </w:style>
  <w:style w:type="character" w:styleId="Perirtashipersaitas">
    <w:name w:val="FollowedHyperlink"/>
    <w:rPr>
      <w:color w:val="800080"/>
      <w:u w:val="single"/>
    </w:rPr>
  </w:style>
  <w:style w:type="paragraph" w:styleId="Debesliotekstas">
    <w:name w:val="Balloon Text"/>
    <w:basedOn w:val="prastasis"/>
    <w:semiHidden/>
    <w:rPr>
      <w:rFonts w:ascii="Tahoma" w:hAnsi="Tahoma" w:cs="Tahoma"/>
      <w:sz w:val="16"/>
      <w:szCs w:val="16"/>
    </w:rPr>
  </w:style>
  <w:style w:type="character" w:customStyle="1" w:styleId="AntratsDiagrama">
    <w:name w:val="Antraštės Diagrama"/>
    <w:aliases w:val="Char Diagrama,Diagrama Diagrama"/>
    <w:link w:val="Antrats"/>
    <w:uiPriority w:val="99"/>
    <w:rsid w:val="00830B15"/>
    <w:rPr>
      <w:sz w:val="24"/>
      <w:lang w:eastAsia="en-US"/>
    </w:rPr>
  </w:style>
  <w:style w:type="table" w:styleId="Lentelstinklelis">
    <w:name w:val="Table Grid"/>
    <w:basedOn w:val="prastojilentel"/>
    <w:rsid w:val="00D161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E14E01"/>
    <w:pPr>
      <w:ind w:left="720"/>
    </w:pPr>
    <w:rPr>
      <w:rFonts w:ascii="Calibri" w:eastAsiaTheme="minorHAnsi" w:hAnsi="Calibri" w:cs="Calibri"/>
      <w:sz w:val="22"/>
      <w:szCs w:val="22"/>
    </w:rPr>
  </w:style>
  <w:style w:type="character" w:customStyle="1" w:styleId="Antrat1Diagrama">
    <w:name w:val="Antraštė 1 Diagrama"/>
    <w:basedOn w:val="Numatytasispastraiposriftas"/>
    <w:link w:val="Antrat1"/>
    <w:rsid w:val="002A6CD0"/>
    <w:rPr>
      <w:rFonts w:asciiTheme="majorHAnsi" w:eastAsiaTheme="majorEastAsia" w:hAnsiTheme="majorHAnsi" w:cstheme="majorBidi"/>
      <w:color w:val="2E74B5" w:themeColor="accent1" w:themeShade="BF"/>
      <w:sz w:val="32"/>
      <w:szCs w:val="32"/>
      <w:lang w:eastAsia="en-US"/>
    </w:rPr>
  </w:style>
  <w:style w:type="paragraph" w:styleId="Pataisymai">
    <w:name w:val="Revision"/>
    <w:hidden/>
    <w:uiPriority w:val="99"/>
    <w:semiHidden/>
    <w:rsid w:val="003116FB"/>
    <w:rPr>
      <w:sz w:val="24"/>
      <w:lang w:eastAsia="en-US"/>
    </w:rPr>
  </w:style>
  <w:style w:type="character" w:styleId="Emfaz">
    <w:name w:val="Emphasis"/>
    <w:basedOn w:val="Numatytasispastraiposriftas"/>
    <w:qFormat/>
    <w:rsid w:val="002D0AD8"/>
    <w:rPr>
      <w:i/>
      <w:iCs/>
    </w:rPr>
  </w:style>
  <w:style w:type="character" w:styleId="Grietas">
    <w:name w:val="Strong"/>
    <w:basedOn w:val="Numatytasispastraiposriftas"/>
    <w:qFormat/>
    <w:rsid w:val="002D0AD8"/>
    <w:rPr>
      <w:b/>
      <w:bCs/>
    </w:rPr>
  </w:style>
  <w:style w:type="paragraph" w:styleId="Paantrat">
    <w:name w:val="Subtitle"/>
    <w:basedOn w:val="prastasis"/>
    <w:next w:val="prastasis"/>
    <w:link w:val="PaantratDiagrama"/>
    <w:qFormat/>
    <w:rsid w:val="002D0AD8"/>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aantratDiagrama">
    <w:name w:val="Paantraštė Diagrama"/>
    <w:basedOn w:val="Numatytasispastraiposriftas"/>
    <w:link w:val="Paantrat"/>
    <w:rsid w:val="002D0AD8"/>
    <w:rPr>
      <w:rFonts w:asciiTheme="minorHAnsi" w:eastAsiaTheme="minorEastAsia" w:hAnsiTheme="minorHAnsi" w:cstheme="minorBidi"/>
      <w:color w:val="5A5A5A" w:themeColor="text1" w:themeTint="A5"/>
      <w:spacing w:val="15"/>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691458">
      <w:bodyDiv w:val="1"/>
      <w:marLeft w:val="0"/>
      <w:marRight w:val="0"/>
      <w:marTop w:val="0"/>
      <w:marBottom w:val="0"/>
      <w:divBdr>
        <w:top w:val="none" w:sz="0" w:space="0" w:color="auto"/>
        <w:left w:val="none" w:sz="0" w:space="0" w:color="auto"/>
        <w:bottom w:val="none" w:sz="0" w:space="0" w:color="auto"/>
        <w:right w:val="none" w:sz="0" w:space="0" w:color="auto"/>
      </w:divBdr>
    </w:div>
    <w:div w:id="126433516">
      <w:bodyDiv w:val="1"/>
      <w:marLeft w:val="0"/>
      <w:marRight w:val="0"/>
      <w:marTop w:val="0"/>
      <w:marBottom w:val="0"/>
      <w:divBdr>
        <w:top w:val="none" w:sz="0" w:space="0" w:color="auto"/>
        <w:left w:val="none" w:sz="0" w:space="0" w:color="auto"/>
        <w:bottom w:val="none" w:sz="0" w:space="0" w:color="auto"/>
        <w:right w:val="none" w:sz="0" w:space="0" w:color="auto"/>
      </w:divBdr>
    </w:div>
    <w:div w:id="164633521">
      <w:bodyDiv w:val="1"/>
      <w:marLeft w:val="0"/>
      <w:marRight w:val="0"/>
      <w:marTop w:val="0"/>
      <w:marBottom w:val="0"/>
      <w:divBdr>
        <w:top w:val="none" w:sz="0" w:space="0" w:color="auto"/>
        <w:left w:val="none" w:sz="0" w:space="0" w:color="auto"/>
        <w:bottom w:val="none" w:sz="0" w:space="0" w:color="auto"/>
        <w:right w:val="none" w:sz="0" w:space="0" w:color="auto"/>
      </w:divBdr>
    </w:div>
    <w:div w:id="472916551">
      <w:bodyDiv w:val="1"/>
      <w:marLeft w:val="0"/>
      <w:marRight w:val="0"/>
      <w:marTop w:val="0"/>
      <w:marBottom w:val="0"/>
      <w:divBdr>
        <w:top w:val="none" w:sz="0" w:space="0" w:color="auto"/>
        <w:left w:val="none" w:sz="0" w:space="0" w:color="auto"/>
        <w:bottom w:val="none" w:sz="0" w:space="0" w:color="auto"/>
        <w:right w:val="none" w:sz="0" w:space="0" w:color="auto"/>
      </w:divBdr>
    </w:div>
    <w:div w:id="712340457">
      <w:bodyDiv w:val="1"/>
      <w:marLeft w:val="0"/>
      <w:marRight w:val="0"/>
      <w:marTop w:val="0"/>
      <w:marBottom w:val="0"/>
      <w:divBdr>
        <w:top w:val="none" w:sz="0" w:space="0" w:color="auto"/>
        <w:left w:val="none" w:sz="0" w:space="0" w:color="auto"/>
        <w:bottom w:val="none" w:sz="0" w:space="0" w:color="auto"/>
        <w:right w:val="none" w:sz="0" w:space="0" w:color="auto"/>
      </w:divBdr>
    </w:div>
    <w:div w:id="930620097">
      <w:bodyDiv w:val="1"/>
      <w:marLeft w:val="0"/>
      <w:marRight w:val="0"/>
      <w:marTop w:val="0"/>
      <w:marBottom w:val="0"/>
      <w:divBdr>
        <w:top w:val="none" w:sz="0" w:space="0" w:color="auto"/>
        <w:left w:val="none" w:sz="0" w:space="0" w:color="auto"/>
        <w:bottom w:val="none" w:sz="0" w:space="0" w:color="auto"/>
        <w:right w:val="none" w:sz="0" w:space="0" w:color="auto"/>
      </w:divBdr>
    </w:div>
    <w:div w:id="1289706427">
      <w:bodyDiv w:val="1"/>
      <w:marLeft w:val="0"/>
      <w:marRight w:val="0"/>
      <w:marTop w:val="0"/>
      <w:marBottom w:val="0"/>
      <w:divBdr>
        <w:top w:val="none" w:sz="0" w:space="0" w:color="auto"/>
        <w:left w:val="none" w:sz="0" w:space="0" w:color="auto"/>
        <w:bottom w:val="none" w:sz="0" w:space="0" w:color="auto"/>
        <w:right w:val="none" w:sz="0" w:space="0" w:color="auto"/>
      </w:divBdr>
    </w:div>
    <w:div w:id="1432244631">
      <w:bodyDiv w:val="1"/>
      <w:marLeft w:val="0"/>
      <w:marRight w:val="0"/>
      <w:marTop w:val="0"/>
      <w:marBottom w:val="0"/>
      <w:divBdr>
        <w:top w:val="none" w:sz="0" w:space="0" w:color="auto"/>
        <w:left w:val="none" w:sz="0" w:space="0" w:color="auto"/>
        <w:bottom w:val="none" w:sz="0" w:space="0" w:color="auto"/>
        <w:right w:val="none" w:sz="0" w:space="0" w:color="auto"/>
      </w:divBdr>
    </w:div>
    <w:div w:id="1535540945">
      <w:bodyDiv w:val="1"/>
      <w:marLeft w:val="0"/>
      <w:marRight w:val="0"/>
      <w:marTop w:val="0"/>
      <w:marBottom w:val="0"/>
      <w:divBdr>
        <w:top w:val="none" w:sz="0" w:space="0" w:color="auto"/>
        <w:left w:val="none" w:sz="0" w:space="0" w:color="auto"/>
        <w:bottom w:val="none" w:sz="0" w:space="0" w:color="auto"/>
        <w:right w:val="none" w:sz="0" w:space="0" w:color="auto"/>
      </w:divBdr>
    </w:div>
    <w:div w:id="1595239380">
      <w:bodyDiv w:val="1"/>
      <w:marLeft w:val="0"/>
      <w:marRight w:val="0"/>
      <w:marTop w:val="0"/>
      <w:marBottom w:val="0"/>
      <w:divBdr>
        <w:top w:val="none" w:sz="0" w:space="0" w:color="auto"/>
        <w:left w:val="none" w:sz="0" w:space="0" w:color="auto"/>
        <w:bottom w:val="none" w:sz="0" w:space="0" w:color="auto"/>
        <w:right w:val="none" w:sz="0" w:space="0" w:color="auto"/>
      </w:divBdr>
    </w:div>
    <w:div w:id="1630160548">
      <w:bodyDiv w:val="1"/>
      <w:marLeft w:val="0"/>
      <w:marRight w:val="0"/>
      <w:marTop w:val="0"/>
      <w:marBottom w:val="0"/>
      <w:divBdr>
        <w:top w:val="none" w:sz="0" w:space="0" w:color="auto"/>
        <w:left w:val="none" w:sz="0" w:space="0" w:color="auto"/>
        <w:bottom w:val="none" w:sz="0" w:space="0" w:color="auto"/>
        <w:right w:val="none" w:sz="0" w:space="0" w:color="auto"/>
      </w:divBdr>
    </w:div>
    <w:div w:id="1678535077">
      <w:bodyDiv w:val="1"/>
      <w:marLeft w:val="0"/>
      <w:marRight w:val="0"/>
      <w:marTop w:val="0"/>
      <w:marBottom w:val="0"/>
      <w:divBdr>
        <w:top w:val="none" w:sz="0" w:space="0" w:color="auto"/>
        <w:left w:val="none" w:sz="0" w:space="0" w:color="auto"/>
        <w:bottom w:val="none" w:sz="0" w:space="0" w:color="auto"/>
        <w:right w:val="none" w:sz="0" w:space="0" w:color="auto"/>
      </w:divBdr>
    </w:div>
    <w:div w:id="1679195164">
      <w:bodyDiv w:val="1"/>
      <w:marLeft w:val="0"/>
      <w:marRight w:val="0"/>
      <w:marTop w:val="0"/>
      <w:marBottom w:val="0"/>
      <w:divBdr>
        <w:top w:val="none" w:sz="0" w:space="0" w:color="auto"/>
        <w:left w:val="none" w:sz="0" w:space="0" w:color="auto"/>
        <w:bottom w:val="none" w:sz="0" w:space="0" w:color="auto"/>
        <w:right w:val="none" w:sz="0" w:space="0" w:color="auto"/>
      </w:divBdr>
    </w:div>
    <w:div w:id="1702586132">
      <w:bodyDiv w:val="1"/>
      <w:marLeft w:val="0"/>
      <w:marRight w:val="0"/>
      <w:marTop w:val="0"/>
      <w:marBottom w:val="0"/>
      <w:divBdr>
        <w:top w:val="none" w:sz="0" w:space="0" w:color="auto"/>
        <w:left w:val="none" w:sz="0" w:space="0" w:color="auto"/>
        <w:bottom w:val="none" w:sz="0" w:space="0" w:color="auto"/>
        <w:right w:val="none" w:sz="0" w:space="0" w:color="auto"/>
      </w:divBdr>
    </w:div>
    <w:div w:id="1727609023">
      <w:bodyDiv w:val="1"/>
      <w:marLeft w:val="0"/>
      <w:marRight w:val="0"/>
      <w:marTop w:val="0"/>
      <w:marBottom w:val="0"/>
      <w:divBdr>
        <w:top w:val="none" w:sz="0" w:space="0" w:color="auto"/>
        <w:left w:val="none" w:sz="0" w:space="0" w:color="auto"/>
        <w:bottom w:val="none" w:sz="0" w:space="0" w:color="auto"/>
        <w:right w:val="none" w:sz="0" w:space="0" w:color="auto"/>
      </w:divBdr>
    </w:div>
    <w:div w:id="1844465265">
      <w:bodyDiv w:val="1"/>
      <w:marLeft w:val="0"/>
      <w:marRight w:val="0"/>
      <w:marTop w:val="0"/>
      <w:marBottom w:val="0"/>
      <w:divBdr>
        <w:top w:val="none" w:sz="0" w:space="0" w:color="auto"/>
        <w:left w:val="none" w:sz="0" w:space="0" w:color="auto"/>
        <w:bottom w:val="none" w:sz="0" w:space="0" w:color="auto"/>
        <w:right w:val="none" w:sz="0" w:space="0" w:color="auto"/>
      </w:divBdr>
    </w:div>
    <w:div w:id="19936768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hyperlink" Target="mailto:rastine@pasvalys.lt" TargetMode="External"/><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913F76-1497-4F12-805F-87BE40A58F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3</Pages>
  <Words>3601</Words>
  <Characters>2054</Characters>
  <Application>Microsoft Office Word</Application>
  <DocSecurity>0</DocSecurity>
  <Lines>17</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Lietuvos Respublikos Sveikatos apsaugos ministerijai</vt:lpstr>
      <vt:lpstr>Lietuvos Respublikos Sveikatos apsaugos ministerijai</vt:lpstr>
    </vt:vector>
  </TitlesOfParts>
  <Company>Pasvalio raj. savivaldybė</Company>
  <LinksUpToDate>false</LinksUpToDate>
  <CharactersWithSpaces>5644</CharactersWithSpaces>
  <SharedDoc>false</SharedDoc>
  <HLinks>
    <vt:vector size="12" baseType="variant">
      <vt:variant>
        <vt:i4>3014677</vt:i4>
      </vt:variant>
      <vt:variant>
        <vt:i4>3</vt:i4>
      </vt:variant>
      <vt:variant>
        <vt:i4>0</vt:i4>
      </vt:variant>
      <vt:variant>
        <vt:i4>5</vt:i4>
      </vt:variant>
      <vt:variant>
        <vt:lpwstr>mailto:rastine@pasvalys.lt</vt:lpwstr>
      </vt:variant>
      <vt:variant>
        <vt:lpwstr/>
      </vt:variant>
      <vt:variant>
        <vt:i4>3014677</vt:i4>
      </vt:variant>
      <vt:variant>
        <vt:i4>0</vt:i4>
      </vt:variant>
      <vt:variant>
        <vt:i4>0</vt:i4>
      </vt:variant>
      <vt:variant>
        <vt:i4>5</vt:i4>
      </vt:variant>
      <vt:variant>
        <vt:lpwstr>mailto:rastine@pasvalys.lt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Lietuvos Respublikos Sveikatos apsaugos ministerijai</dc:title>
  <dc:subject/>
  <dc:creator>Rasa</dc:creator>
  <cp:keywords/>
  <dc:description/>
  <cp:lastModifiedBy>Vartotojas</cp:lastModifiedBy>
  <cp:revision>9</cp:revision>
  <cp:lastPrinted>2023-04-17T13:35:00Z</cp:lastPrinted>
  <dcterms:created xsi:type="dcterms:W3CDTF">2023-07-18T08:51:00Z</dcterms:created>
  <dcterms:modified xsi:type="dcterms:W3CDTF">2023-08-03T07:39:00Z</dcterms:modified>
</cp:coreProperties>
</file>