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E48F5" w14:textId="77777777" w:rsidR="005B0CAE" w:rsidRPr="008159B9" w:rsidRDefault="005B0CAE" w:rsidP="00466097">
      <w:pPr>
        <w:tabs>
          <w:tab w:val="left" w:pos="1410"/>
          <w:tab w:val="left" w:pos="5340"/>
        </w:tabs>
        <w:jc w:val="center"/>
        <w:rPr>
          <w:b/>
          <w:color w:val="000000" w:themeColor="text1"/>
        </w:rPr>
      </w:pPr>
      <w:r w:rsidRPr="008159B9">
        <w:rPr>
          <w:b/>
          <w:color w:val="000000" w:themeColor="text1"/>
        </w:rPr>
        <w:t xml:space="preserve"> </w:t>
      </w:r>
    </w:p>
    <w:p w14:paraId="70BBFDA4" w14:textId="4CE29D87" w:rsidR="00155E6B" w:rsidRPr="008159B9" w:rsidRDefault="00240461" w:rsidP="00466097">
      <w:pPr>
        <w:tabs>
          <w:tab w:val="left" w:pos="1410"/>
          <w:tab w:val="left" w:pos="5340"/>
        </w:tabs>
        <w:jc w:val="center"/>
        <w:rPr>
          <w:b/>
          <w:color w:val="000000" w:themeColor="text1"/>
        </w:rPr>
      </w:pPr>
      <w:r w:rsidRPr="008159B9">
        <w:rPr>
          <w:b/>
          <w:color w:val="000000" w:themeColor="text1"/>
        </w:rPr>
        <w:t xml:space="preserve">PASVALIO RAJONO SAVIVALDYBĖS </w:t>
      </w:r>
      <w:r w:rsidR="00544948" w:rsidRPr="008159B9">
        <w:rPr>
          <w:b/>
          <w:color w:val="000000" w:themeColor="text1"/>
        </w:rPr>
        <w:t>ADMINISTRACIJOS</w:t>
      </w:r>
      <w:r w:rsidRPr="008159B9">
        <w:rPr>
          <w:b/>
          <w:color w:val="000000" w:themeColor="text1"/>
        </w:rPr>
        <w:t xml:space="preserve"> </w:t>
      </w:r>
      <w:r w:rsidR="0049473E" w:rsidRPr="008159B9">
        <w:rPr>
          <w:b/>
          <w:color w:val="000000" w:themeColor="text1"/>
        </w:rPr>
        <w:t>BIUDŽETO VYKDYMO ATASKAITŲ PAGAL 202</w:t>
      </w:r>
      <w:r w:rsidR="00544948" w:rsidRPr="008159B9">
        <w:rPr>
          <w:b/>
          <w:color w:val="000000" w:themeColor="text1"/>
        </w:rPr>
        <w:t>3</w:t>
      </w:r>
      <w:r w:rsidR="0049473E" w:rsidRPr="008159B9">
        <w:rPr>
          <w:b/>
          <w:color w:val="000000" w:themeColor="text1"/>
        </w:rPr>
        <w:t xml:space="preserve"> M. </w:t>
      </w:r>
      <w:r w:rsidR="009428F9" w:rsidRPr="008159B9">
        <w:rPr>
          <w:b/>
          <w:color w:val="000000" w:themeColor="text1"/>
        </w:rPr>
        <w:t>RUGSĖJO</w:t>
      </w:r>
      <w:r w:rsidR="0049473E" w:rsidRPr="008159B9">
        <w:rPr>
          <w:b/>
          <w:color w:val="000000" w:themeColor="text1"/>
        </w:rPr>
        <w:t xml:space="preserve"> 3</w:t>
      </w:r>
      <w:r w:rsidR="00D6303D" w:rsidRPr="008159B9">
        <w:rPr>
          <w:b/>
          <w:color w:val="000000" w:themeColor="text1"/>
        </w:rPr>
        <w:t>0</w:t>
      </w:r>
      <w:r w:rsidR="0049473E" w:rsidRPr="008159B9">
        <w:rPr>
          <w:b/>
          <w:color w:val="000000" w:themeColor="text1"/>
        </w:rPr>
        <w:t xml:space="preserve"> D.  DUOMENIS</w:t>
      </w:r>
      <w:r w:rsidR="00D366EF" w:rsidRPr="008159B9">
        <w:rPr>
          <w:b/>
          <w:color w:val="000000" w:themeColor="text1"/>
        </w:rPr>
        <w:t xml:space="preserve"> </w:t>
      </w:r>
      <w:r w:rsidR="00155E6B" w:rsidRPr="008159B9">
        <w:rPr>
          <w:b/>
          <w:color w:val="000000" w:themeColor="text1"/>
        </w:rPr>
        <w:t>AIŠKINAMASIS RAŠTAS</w:t>
      </w:r>
    </w:p>
    <w:p w14:paraId="189E9753" w14:textId="77777777" w:rsidR="00896978" w:rsidRPr="008159B9" w:rsidRDefault="00896978" w:rsidP="0049473E">
      <w:pPr>
        <w:jc w:val="center"/>
        <w:rPr>
          <w:color w:val="000000" w:themeColor="text1"/>
        </w:rPr>
      </w:pPr>
    </w:p>
    <w:p w14:paraId="76FE6241" w14:textId="77777777" w:rsidR="00155E6B" w:rsidRPr="008159B9" w:rsidRDefault="00155E6B" w:rsidP="00155E6B">
      <w:pPr>
        <w:rPr>
          <w:color w:val="000000" w:themeColor="text1"/>
        </w:rPr>
      </w:pPr>
    </w:p>
    <w:p w14:paraId="3080ACED" w14:textId="191AA0DA" w:rsidR="00D66619" w:rsidRPr="008159B9" w:rsidRDefault="0053504F" w:rsidP="00744CCE">
      <w:pPr>
        <w:pStyle w:val="Antrats"/>
        <w:tabs>
          <w:tab w:val="left" w:pos="720"/>
        </w:tabs>
        <w:spacing w:line="360" w:lineRule="auto"/>
        <w:jc w:val="both"/>
        <w:rPr>
          <w:color w:val="000000" w:themeColor="text1"/>
        </w:rPr>
      </w:pPr>
      <w:r w:rsidRPr="008159B9">
        <w:rPr>
          <w:color w:val="000000" w:themeColor="text1"/>
        </w:rPr>
        <w:tab/>
      </w:r>
      <w:r w:rsidR="00D66619" w:rsidRPr="008159B9">
        <w:rPr>
          <w:color w:val="000000" w:themeColor="text1"/>
        </w:rPr>
        <w:t xml:space="preserve">Pasvalio rajono savivaldybės </w:t>
      </w:r>
      <w:r w:rsidR="00544948" w:rsidRPr="008159B9">
        <w:rPr>
          <w:color w:val="000000" w:themeColor="text1"/>
        </w:rPr>
        <w:t>administracij</w:t>
      </w:r>
      <w:r w:rsidR="00BB3FEE" w:rsidRPr="008159B9">
        <w:rPr>
          <w:color w:val="000000" w:themeColor="text1"/>
        </w:rPr>
        <w:t>os</w:t>
      </w:r>
      <w:r w:rsidR="00D66619" w:rsidRPr="008159B9">
        <w:rPr>
          <w:color w:val="000000" w:themeColor="text1"/>
        </w:rPr>
        <w:t xml:space="preserve"> biudžeto vykdymo ataskaitų rinkinys pagal 202</w:t>
      </w:r>
      <w:r w:rsidR="00544948" w:rsidRPr="008159B9">
        <w:rPr>
          <w:color w:val="000000" w:themeColor="text1"/>
        </w:rPr>
        <w:t>3</w:t>
      </w:r>
      <w:r w:rsidR="00D66619" w:rsidRPr="008159B9">
        <w:rPr>
          <w:color w:val="000000" w:themeColor="text1"/>
        </w:rPr>
        <w:t xml:space="preserve"> m. </w:t>
      </w:r>
      <w:r w:rsidR="00D6303D" w:rsidRPr="008159B9">
        <w:rPr>
          <w:color w:val="000000" w:themeColor="text1"/>
        </w:rPr>
        <w:t>birželio</w:t>
      </w:r>
      <w:r w:rsidR="00D66619" w:rsidRPr="008159B9">
        <w:rPr>
          <w:color w:val="000000" w:themeColor="text1"/>
        </w:rPr>
        <w:t xml:space="preserve"> 3</w:t>
      </w:r>
      <w:r w:rsidR="00D6303D" w:rsidRPr="008159B9">
        <w:rPr>
          <w:color w:val="000000" w:themeColor="text1"/>
        </w:rPr>
        <w:t>0</w:t>
      </w:r>
      <w:r w:rsidR="00D66619" w:rsidRPr="008159B9">
        <w:rPr>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710D1910" w14:textId="260F2925" w:rsidR="00C42CC7" w:rsidRPr="008159B9" w:rsidRDefault="00C42CC7" w:rsidP="00744CCE">
      <w:pPr>
        <w:pStyle w:val="Antrats"/>
        <w:tabs>
          <w:tab w:val="left" w:pos="720"/>
        </w:tabs>
        <w:spacing w:line="360" w:lineRule="auto"/>
        <w:jc w:val="both"/>
        <w:rPr>
          <w:b/>
          <w:bCs/>
          <w:color w:val="000000" w:themeColor="text1"/>
        </w:rPr>
      </w:pPr>
      <w:r w:rsidRPr="008159B9">
        <w:rPr>
          <w:color w:val="000000" w:themeColor="text1"/>
        </w:rPr>
        <w:tab/>
      </w:r>
      <w:r w:rsidRPr="008159B9">
        <w:rPr>
          <w:b/>
          <w:bCs/>
          <w:color w:val="000000" w:themeColor="text1"/>
        </w:rPr>
        <w:t xml:space="preserve">Pasvalio rajono savivaldybės </w:t>
      </w:r>
      <w:r w:rsidR="00544948" w:rsidRPr="008159B9">
        <w:rPr>
          <w:b/>
          <w:bCs/>
          <w:color w:val="000000" w:themeColor="text1"/>
        </w:rPr>
        <w:t>administracijos pajamų įmokų į biudžetą, ataskaita</w:t>
      </w:r>
      <w:r w:rsidR="00E73D28" w:rsidRPr="008159B9">
        <w:rPr>
          <w:b/>
          <w:bCs/>
          <w:color w:val="000000" w:themeColor="text1"/>
        </w:rPr>
        <w:t xml:space="preserve"> (Forma Nr. 1).</w:t>
      </w:r>
    </w:p>
    <w:p w14:paraId="52C1F75E" w14:textId="48F13D99" w:rsidR="007405A8" w:rsidRPr="008159B9" w:rsidRDefault="007405A8" w:rsidP="00744CCE">
      <w:pPr>
        <w:pStyle w:val="Antrats"/>
        <w:tabs>
          <w:tab w:val="left" w:pos="720"/>
        </w:tabs>
        <w:spacing w:line="360" w:lineRule="auto"/>
        <w:jc w:val="both"/>
        <w:rPr>
          <w:color w:val="000000" w:themeColor="text1"/>
        </w:rPr>
      </w:pPr>
      <w:r w:rsidRPr="008159B9">
        <w:rPr>
          <w:b/>
          <w:bCs/>
          <w:color w:val="000000" w:themeColor="text1"/>
        </w:rPr>
        <w:tab/>
      </w:r>
      <w:r w:rsidRPr="008159B9">
        <w:rPr>
          <w:color w:val="000000" w:themeColor="text1"/>
        </w:rPr>
        <w:t>Patvirtintas biudžetinių įstaigų pajamų įmokų į savivaldybės biudžetą 2023 m. planas -94000 Eur. Administracija  į savivaldybės iždą  per ataskaitinį laikotarpį pervedė -</w:t>
      </w:r>
      <w:r w:rsidR="00886FEA" w:rsidRPr="008159B9">
        <w:rPr>
          <w:color w:val="000000" w:themeColor="text1"/>
        </w:rPr>
        <w:t>89456,00</w:t>
      </w:r>
      <w:r w:rsidRPr="008159B9">
        <w:rPr>
          <w:color w:val="000000" w:themeColor="text1"/>
        </w:rPr>
        <w:t xml:space="preserve"> Eur pajamų įmokų, iš jų: biudžetinių įstaigų pajamos už prekes ir paslaugas, įmokos kodas 1.4.2.1.1.1.</w:t>
      </w:r>
      <w:r w:rsidR="00886FEA" w:rsidRPr="008159B9">
        <w:rPr>
          <w:color w:val="000000" w:themeColor="text1"/>
        </w:rPr>
        <w:t>-</w:t>
      </w:r>
      <w:r w:rsidRPr="008159B9">
        <w:rPr>
          <w:color w:val="000000" w:themeColor="text1"/>
        </w:rPr>
        <w:t xml:space="preserve"> </w:t>
      </w:r>
      <w:r w:rsidR="00886FEA" w:rsidRPr="008159B9">
        <w:rPr>
          <w:color w:val="000000" w:themeColor="text1"/>
        </w:rPr>
        <w:t>5187,48</w:t>
      </w:r>
      <w:r w:rsidRPr="008159B9">
        <w:rPr>
          <w:color w:val="000000" w:themeColor="text1"/>
        </w:rPr>
        <w:t xml:space="preserve"> Eur, biudžetinių įstaigų pajamos už materialiojo turto nuomą, įmokos kodas 1.4.2.1.2.1. -</w:t>
      </w:r>
      <w:r w:rsidR="00886FEA" w:rsidRPr="008159B9">
        <w:rPr>
          <w:color w:val="000000" w:themeColor="text1"/>
        </w:rPr>
        <w:t>84268,52</w:t>
      </w:r>
      <w:r w:rsidRPr="008159B9">
        <w:rPr>
          <w:color w:val="000000" w:themeColor="text1"/>
        </w:rPr>
        <w:t xml:space="preserve"> Eur.</w:t>
      </w:r>
    </w:p>
    <w:p w14:paraId="12677165" w14:textId="0FF7A337" w:rsidR="007405A8" w:rsidRPr="008159B9" w:rsidRDefault="00D97900" w:rsidP="00744CCE">
      <w:pPr>
        <w:pStyle w:val="Antrats"/>
        <w:tabs>
          <w:tab w:val="left" w:pos="720"/>
        </w:tabs>
        <w:spacing w:line="360" w:lineRule="auto"/>
        <w:jc w:val="both"/>
        <w:rPr>
          <w:color w:val="000000" w:themeColor="text1"/>
        </w:rPr>
      </w:pPr>
      <w:r w:rsidRPr="008159B9">
        <w:rPr>
          <w:color w:val="000000" w:themeColor="text1"/>
        </w:rPr>
        <w:tab/>
      </w:r>
      <w:r w:rsidR="007405A8" w:rsidRPr="008159B9">
        <w:rPr>
          <w:color w:val="000000" w:themeColor="text1"/>
        </w:rPr>
        <w:t xml:space="preserve">Gauti ir panaudoti biudžeto asignavimai per ataskaitinį laikotarpį </w:t>
      </w:r>
      <w:r w:rsidR="00886FEA" w:rsidRPr="008159B9">
        <w:rPr>
          <w:color w:val="000000" w:themeColor="text1"/>
        </w:rPr>
        <w:t>61691,74</w:t>
      </w:r>
      <w:r w:rsidR="007405A8" w:rsidRPr="008159B9">
        <w:rPr>
          <w:color w:val="000000" w:themeColor="text1"/>
        </w:rPr>
        <w:t xml:space="preserve"> Eur, iš jų: įmokos kodas 1.4.2.1.1.1. – </w:t>
      </w:r>
      <w:r w:rsidR="00886FEA" w:rsidRPr="008159B9">
        <w:rPr>
          <w:color w:val="000000" w:themeColor="text1"/>
        </w:rPr>
        <w:t>4652,28</w:t>
      </w:r>
      <w:r w:rsidR="007405A8" w:rsidRPr="008159B9">
        <w:rPr>
          <w:color w:val="000000" w:themeColor="text1"/>
        </w:rPr>
        <w:t xml:space="preserve"> Eur, 1.4.2.1.2.1 – </w:t>
      </w:r>
      <w:r w:rsidR="00886FEA" w:rsidRPr="008159B9">
        <w:rPr>
          <w:color w:val="000000" w:themeColor="text1"/>
        </w:rPr>
        <w:t>57039,46</w:t>
      </w:r>
      <w:r w:rsidR="007405A8" w:rsidRPr="008159B9">
        <w:rPr>
          <w:color w:val="000000" w:themeColor="text1"/>
        </w:rPr>
        <w:t xml:space="preserve"> Eur.</w:t>
      </w:r>
    </w:p>
    <w:p w14:paraId="1F5AB1BB" w14:textId="066FF431" w:rsidR="00D97900" w:rsidRPr="008159B9" w:rsidRDefault="00D97900" w:rsidP="00D97900">
      <w:pPr>
        <w:pStyle w:val="Antrats"/>
        <w:tabs>
          <w:tab w:val="left" w:pos="720"/>
        </w:tabs>
        <w:spacing w:line="360" w:lineRule="auto"/>
        <w:jc w:val="both"/>
        <w:rPr>
          <w:color w:val="000000" w:themeColor="text1"/>
        </w:rPr>
      </w:pPr>
      <w:r w:rsidRPr="008159B9">
        <w:rPr>
          <w:color w:val="000000" w:themeColor="text1"/>
        </w:rPr>
        <w:tab/>
        <w:t xml:space="preserve">Negautų ir nepanaudotų asignavimų likutis ataskaitinio laikotarpio pabaigoje yra </w:t>
      </w:r>
      <w:r w:rsidR="00886FEA" w:rsidRPr="008159B9">
        <w:rPr>
          <w:color w:val="000000" w:themeColor="text1"/>
        </w:rPr>
        <w:t>27764,26</w:t>
      </w:r>
      <w:r w:rsidRPr="008159B9">
        <w:rPr>
          <w:color w:val="000000" w:themeColor="text1"/>
        </w:rPr>
        <w:t xml:space="preserve"> Eur, iš jų: įmokos kodas 1.4.2.1.1.1. – </w:t>
      </w:r>
      <w:r w:rsidR="00886FEA" w:rsidRPr="008159B9">
        <w:rPr>
          <w:color w:val="000000" w:themeColor="text1"/>
        </w:rPr>
        <w:t>535,20</w:t>
      </w:r>
      <w:r w:rsidRPr="008159B9">
        <w:rPr>
          <w:color w:val="000000" w:themeColor="text1"/>
        </w:rPr>
        <w:t xml:space="preserve"> Eur, 1.4.2.1.2.1 – </w:t>
      </w:r>
      <w:r w:rsidR="00886FEA" w:rsidRPr="008159B9">
        <w:rPr>
          <w:color w:val="000000" w:themeColor="text1"/>
        </w:rPr>
        <w:t>27229,06</w:t>
      </w:r>
      <w:r w:rsidRPr="008159B9">
        <w:rPr>
          <w:color w:val="000000" w:themeColor="text1"/>
        </w:rPr>
        <w:t xml:space="preserve"> Eur.</w:t>
      </w:r>
    </w:p>
    <w:p w14:paraId="74D304A1" w14:textId="77777777" w:rsidR="00C10ACE" w:rsidRPr="008159B9" w:rsidRDefault="000479D2" w:rsidP="00C10ACE">
      <w:pPr>
        <w:spacing w:line="360" w:lineRule="auto"/>
        <w:jc w:val="both"/>
        <w:rPr>
          <w:color w:val="000000" w:themeColor="text1"/>
        </w:rPr>
      </w:pPr>
      <w:r w:rsidRPr="008159B9">
        <w:rPr>
          <w:color w:val="000000" w:themeColor="text1"/>
        </w:rPr>
        <w:tab/>
      </w:r>
      <w:r w:rsidR="00C10ACE" w:rsidRPr="008159B9">
        <w:rPr>
          <w:color w:val="000000" w:themeColor="text1"/>
        </w:rPr>
        <w:t xml:space="preserve">Administracijos 2023 m. III ketv. bendras biudžeto asignavimų planas sudarė </w:t>
      </w:r>
      <w:r w:rsidR="00C10ACE" w:rsidRPr="008159B9">
        <w:rPr>
          <w:b/>
          <w:color w:val="000000" w:themeColor="text1"/>
        </w:rPr>
        <w:t>14672400,00</w:t>
      </w:r>
      <w:r w:rsidR="00C10ACE" w:rsidRPr="008159B9">
        <w:rPr>
          <w:color w:val="000000" w:themeColor="text1"/>
        </w:rPr>
        <w:t xml:space="preserve"> Eur, t. sk. valstybės deleguotoms funkcijoms atlikti – </w:t>
      </w:r>
      <w:r w:rsidR="00C10ACE" w:rsidRPr="008159B9">
        <w:rPr>
          <w:b/>
          <w:color w:val="000000" w:themeColor="text1"/>
        </w:rPr>
        <w:t>1405200,00</w:t>
      </w:r>
      <w:r w:rsidR="00C10ACE" w:rsidRPr="008159B9">
        <w:rPr>
          <w:color w:val="000000" w:themeColor="text1"/>
        </w:rPr>
        <w:t xml:space="preserve"> Eur, biudžeto lėšos – </w:t>
      </w:r>
      <w:r w:rsidR="00C10ACE" w:rsidRPr="008159B9">
        <w:rPr>
          <w:b/>
          <w:color w:val="000000" w:themeColor="text1"/>
        </w:rPr>
        <w:t>10643700,00</w:t>
      </w:r>
      <w:r w:rsidR="00C10ACE" w:rsidRPr="008159B9">
        <w:rPr>
          <w:color w:val="000000" w:themeColor="text1"/>
        </w:rPr>
        <w:t xml:space="preserve"> Eur, specialiosios lėšos – </w:t>
      </w:r>
      <w:r w:rsidR="00C10ACE" w:rsidRPr="008159B9">
        <w:rPr>
          <w:b/>
          <w:color w:val="000000" w:themeColor="text1"/>
        </w:rPr>
        <w:t>73300,00</w:t>
      </w:r>
      <w:r w:rsidR="00C10ACE" w:rsidRPr="008159B9">
        <w:rPr>
          <w:color w:val="000000" w:themeColor="text1"/>
        </w:rPr>
        <w:t xml:space="preserve"> Eur, valstybės biudžeto lėšos – </w:t>
      </w:r>
      <w:r w:rsidR="00C10ACE" w:rsidRPr="008159B9">
        <w:rPr>
          <w:b/>
          <w:color w:val="000000" w:themeColor="text1"/>
        </w:rPr>
        <w:t xml:space="preserve">1847200,00 </w:t>
      </w:r>
      <w:r w:rsidR="00C10ACE" w:rsidRPr="008159B9">
        <w:rPr>
          <w:color w:val="000000" w:themeColor="text1"/>
        </w:rPr>
        <w:t xml:space="preserve">Eur, valstybės dotacijos – </w:t>
      </w:r>
      <w:r w:rsidR="00C10ACE" w:rsidRPr="008159B9">
        <w:rPr>
          <w:b/>
          <w:color w:val="000000" w:themeColor="text1"/>
        </w:rPr>
        <w:t xml:space="preserve">12300,00 </w:t>
      </w:r>
      <w:r w:rsidR="00C10ACE" w:rsidRPr="008159B9">
        <w:rPr>
          <w:color w:val="000000" w:themeColor="text1"/>
          <w:szCs w:val="24"/>
        </w:rPr>
        <w:t xml:space="preserve">Eur, Europos Sąjungos paramos lėšos – </w:t>
      </w:r>
      <w:r w:rsidR="00C10ACE" w:rsidRPr="008159B9">
        <w:rPr>
          <w:b/>
          <w:color w:val="000000" w:themeColor="text1"/>
          <w:szCs w:val="24"/>
        </w:rPr>
        <w:t>558400,00</w:t>
      </w:r>
      <w:r w:rsidR="00C10ACE" w:rsidRPr="008159B9">
        <w:rPr>
          <w:color w:val="000000" w:themeColor="text1"/>
          <w:szCs w:val="24"/>
        </w:rPr>
        <w:t xml:space="preserve"> Eur, mokymo lėšoms finansuoti – </w:t>
      </w:r>
      <w:r w:rsidR="00C10ACE" w:rsidRPr="008159B9">
        <w:rPr>
          <w:b/>
          <w:color w:val="000000" w:themeColor="text1"/>
          <w:szCs w:val="24"/>
        </w:rPr>
        <w:t>132300,00</w:t>
      </w:r>
      <w:r w:rsidR="00C10ACE" w:rsidRPr="008159B9">
        <w:rPr>
          <w:color w:val="000000" w:themeColor="text1"/>
          <w:szCs w:val="24"/>
        </w:rPr>
        <w:t xml:space="preserve"> Eur.</w:t>
      </w:r>
    </w:p>
    <w:p w14:paraId="7B08D068" w14:textId="4C79F696" w:rsidR="00C10ACE" w:rsidRPr="008159B9" w:rsidRDefault="00C10ACE" w:rsidP="007D6447">
      <w:pPr>
        <w:spacing w:line="360" w:lineRule="auto"/>
        <w:jc w:val="both"/>
        <w:rPr>
          <w:color w:val="000000" w:themeColor="text1"/>
          <w:lang w:val="en-US"/>
        </w:rPr>
      </w:pPr>
      <w:r w:rsidRPr="008159B9">
        <w:rPr>
          <w:color w:val="000000" w:themeColor="text1"/>
        </w:rPr>
        <w:tab/>
        <w:t xml:space="preserve"> Per 2023 m. III ketv. iš viso panaudota – </w:t>
      </w:r>
      <w:r w:rsidRPr="008159B9">
        <w:rPr>
          <w:b/>
          <w:color w:val="000000" w:themeColor="text1"/>
        </w:rPr>
        <w:t>11690276,04</w:t>
      </w:r>
      <w:r w:rsidRPr="008159B9">
        <w:rPr>
          <w:color w:val="000000" w:themeColor="text1"/>
        </w:rPr>
        <w:t xml:space="preserve"> Eur, t. sk. valstybės deleguotoms funkcijoms atlikti – </w:t>
      </w:r>
      <w:r w:rsidRPr="008159B9">
        <w:rPr>
          <w:b/>
          <w:color w:val="000000" w:themeColor="text1"/>
        </w:rPr>
        <w:t>1199246,16</w:t>
      </w:r>
      <w:r w:rsidRPr="008159B9">
        <w:rPr>
          <w:color w:val="000000" w:themeColor="text1"/>
        </w:rPr>
        <w:t xml:space="preserve"> Eur, biudžeto lėšų – </w:t>
      </w:r>
      <w:r w:rsidRPr="008159B9">
        <w:rPr>
          <w:b/>
          <w:color w:val="000000" w:themeColor="text1"/>
        </w:rPr>
        <w:t>8310052,47</w:t>
      </w:r>
      <w:r w:rsidRPr="008159B9">
        <w:rPr>
          <w:color w:val="000000" w:themeColor="text1"/>
        </w:rPr>
        <w:t xml:space="preserve"> Eur, specialiosios lėšos – </w:t>
      </w:r>
      <w:r w:rsidRPr="008159B9">
        <w:rPr>
          <w:b/>
          <w:color w:val="000000" w:themeColor="text1"/>
        </w:rPr>
        <w:t>61691,74</w:t>
      </w:r>
      <w:r w:rsidRPr="008159B9">
        <w:rPr>
          <w:color w:val="000000" w:themeColor="text1"/>
        </w:rPr>
        <w:t xml:space="preserve"> Eur, valstybės biudžeto lėšos – </w:t>
      </w:r>
      <w:r w:rsidRPr="008159B9">
        <w:rPr>
          <w:b/>
          <w:color w:val="000000" w:themeColor="text1"/>
        </w:rPr>
        <w:t>1624465,60</w:t>
      </w:r>
      <w:r w:rsidRPr="008159B9">
        <w:rPr>
          <w:color w:val="000000" w:themeColor="text1"/>
        </w:rPr>
        <w:t xml:space="preserve"> Eur, valstybės dotacijos – </w:t>
      </w:r>
      <w:r w:rsidRPr="008159B9">
        <w:rPr>
          <w:b/>
          <w:color w:val="000000" w:themeColor="text1"/>
        </w:rPr>
        <w:t xml:space="preserve">2647,70 </w:t>
      </w:r>
      <w:r w:rsidRPr="008159B9">
        <w:rPr>
          <w:color w:val="000000" w:themeColor="text1"/>
          <w:szCs w:val="24"/>
        </w:rPr>
        <w:t xml:space="preserve">Eur, Europos Sąjungos paramos lėšų – </w:t>
      </w:r>
      <w:r w:rsidRPr="008159B9">
        <w:rPr>
          <w:b/>
          <w:color w:val="000000" w:themeColor="text1"/>
          <w:szCs w:val="24"/>
        </w:rPr>
        <w:t>492172,37</w:t>
      </w:r>
      <w:r w:rsidRPr="008159B9">
        <w:rPr>
          <w:color w:val="000000" w:themeColor="text1"/>
          <w:szCs w:val="24"/>
        </w:rPr>
        <w:t xml:space="preserve"> Eur. </w:t>
      </w:r>
      <w:r w:rsidRPr="008159B9">
        <w:rPr>
          <w:color w:val="000000" w:themeColor="text1"/>
        </w:rPr>
        <w:t xml:space="preserve">Bendras biudžeto sąmatų vykdymas pagal ataskaitinio laikotarpio planą sudaro </w:t>
      </w:r>
      <w:r w:rsidRPr="008159B9">
        <w:rPr>
          <w:b/>
          <w:color w:val="000000" w:themeColor="text1"/>
        </w:rPr>
        <w:t xml:space="preserve">79,68 </w:t>
      </w:r>
      <w:r w:rsidRPr="008159B9">
        <w:rPr>
          <w:color w:val="000000" w:themeColor="text1"/>
          <w:lang w:val="en-US"/>
        </w:rPr>
        <w:t>%.</w:t>
      </w:r>
    </w:p>
    <w:p w14:paraId="4C6B3009" w14:textId="77777777" w:rsidR="007D6447" w:rsidRPr="008159B9" w:rsidRDefault="003D55B6" w:rsidP="00C10ACE">
      <w:pPr>
        <w:pStyle w:val="Antrats"/>
        <w:tabs>
          <w:tab w:val="left" w:pos="720"/>
        </w:tabs>
        <w:spacing w:line="360" w:lineRule="auto"/>
        <w:jc w:val="both"/>
        <w:rPr>
          <w:color w:val="000000" w:themeColor="text1"/>
          <w:lang w:val="en-US"/>
        </w:rPr>
      </w:pPr>
      <w:r w:rsidRPr="008159B9">
        <w:rPr>
          <w:color w:val="000000" w:themeColor="text1"/>
          <w:lang w:val="en-US"/>
        </w:rPr>
        <w:tab/>
      </w:r>
    </w:p>
    <w:p w14:paraId="7BB50E3D" w14:textId="77777777" w:rsidR="007D6447" w:rsidRPr="008159B9" w:rsidRDefault="007D6447" w:rsidP="00C10ACE">
      <w:pPr>
        <w:pStyle w:val="Antrats"/>
        <w:tabs>
          <w:tab w:val="left" w:pos="720"/>
        </w:tabs>
        <w:spacing w:line="360" w:lineRule="auto"/>
        <w:jc w:val="both"/>
        <w:rPr>
          <w:color w:val="000000" w:themeColor="text1"/>
          <w:lang w:val="en-US"/>
        </w:rPr>
      </w:pPr>
    </w:p>
    <w:p w14:paraId="7A914CCE" w14:textId="77777777" w:rsidR="007D6447" w:rsidRPr="008159B9" w:rsidRDefault="007D6447" w:rsidP="00C10ACE">
      <w:pPr>
        <w:pStyle w:val="Antrats"/>
        <w:tabs>
          <w:tab w:val="left" w:pos="720"/>
        </w:tabs>
        <w:spacing w:line="360" w:lineRule="auto"/>
        <w:jc w:val="both"/>
        <w:rPr>
          <w:color w:val="000000" w:themeColor="text1"/>
          <w:lang w:val="en-US"/>
        </w:rPr>
      </w:pPr>
    </w:p>
    <w:p w14:paraId="66034D6B" w14:textId="6BF03E42" w:rsidR="003D55B6" w:rsidRPr="008159B9" w:rsidRDefault="003D55B6" w:rsidP="00C10ACE">
      <w:pPr>
        <w:pStyle w:val="Antrats"/>
        <w:tabs>
          <w:tab w:val="left" w:pos="720"/>
        </w:tabs>
        <w:spacing w:line="360" w:lineRule="auto"/>
        <w:jc w:val="both"/>
        <w:rPr>
          <w:b/>
          <w:bCs/>
          <w:color w:val="000000" w:themeColor="text1"/>
          <w:lang w:val="en-US"/>
        </w:rPr>
      </w:pPr>
      <w:r w:rsidRPr="008159B9">
        <w:rPr>
          <w:b/>
          <w:bCs/>
          <w:color w:val="000000" w:themeColor="text1"/>
          <w:lang w:val="en-US"/>
        </w:rPr>
        <w:lastRenderedPageBreak/>
        <w:t>Mokėtinų sumų ataskaita (Forma Nr.9).</w:t>
      </w:r>
    </w:p>
    <w:p w14:paraId="0E27F855" w14:textId="60E226C8" w:rsidR="003D55B6" w:rsidRPr="008159B9" w:rsidRDefault="003D55B6" w:rsidP="003D55B6">
      <w:pPr>
        <w:pStyle w:val="Antrats"/>
        <w:tabs>
          <w:tab w:val="left" w:pos="720"/>
        </w:tabs>
        <w:spacing w:line="360" w:lineRule="auto"/>
        <w:jc w:val="both"/>
        <w:rPr>
          <w:color w:val="000000" w:themeColor="text1"/>
        </w:rPr>
      </w:pPr>
      <w:r w:rsidRPr="008159B9">
        <w:rPr>
          <w:color w:val="000000" w:themeColor="text1"/>
        </w:rPr>
        <w:t>Mokėtinos sumos I</w:t>
      </w:r>
      <w:r w:rsidR="00B72215" w:rsidRPr="008159B9">
        <w:rPr>
          <w:color w:val="000000" w:themeColor="text1"/>
        </w:rPr>
        <w:t>I</w:t>
      </w:r>
      <w:r w:rsidR="00886FEA" w:rsidRPr="008159B9">
        <w:rPr>
          <w:color w:val="000000" w:themeColor="text1"/>
        </w:rPr>
        <w:t>I</w:t>
      </w:r>
      <w:r w:rsidRPr="008159B9">
        <w:rPr>
          <w:color w:val="000000" w:themeColor="text1"/>
        </w:rPr>
        <w:t xml:space="preserve"> ketvirčio pabaigai sudaro –</w:t>
      </w:r>
      <w:r w:rsidR="002721C7" w:rsidRPr="008159B9">
        <w:rPr>
          <w:color w:val="000000" w:themeColor="text1"/>
        </w:rPr>
        <w:t xml:space="preserve">  </w:t>
      </w:r>
      <w:r w:rsidR="004357D8">
        <w:rPr>
          <w:b/>
          <w:bCs/>
          <w:color w:val="000000" w:themeColor="text1"/>
        </w:rPr>
        <w:t>712895,05</w:t>
      </w:r>
      <w:r w:rsidR="002721C7" w:rsidRPr="008159B9">
        <w:rPr>
          <w:color w:val="000000" w:themeColor="text1"/>
        </w:rPr>
        <w:t xml:space="preserve"> </w:t>
      </w:r>
      <w:r w:rsidRPr="008159B9">
        <w:rPr>
          <w:color w:val="000000" w:themeColor="text1"/>
        </w:rPr>
        <w:t xml:space="preserve">Eur,. Darbo užmokestis už </w:t>
      </w:r>
      <w:r w:rsidR="002721C7" w:rsidRPr="008159B9">
        <w:rPr>
          <w:color w:val="000000" w:themeColor="text1"/>
        </w:rPr>
        <w:t>rugsėjo</w:t>
      </w:r>
      <w:r w:rsidRPr="008159B9">
        <w:rPr>
          <w:color w:val="000000" w:themeColor="text1"/>
        </w:rPr>
        <w:t xml:space="preserve"> mėn. </w:t>
      </w:r>
      <w:r w:rsidR="002721C7" w:rsidRPr="008159B9">
        <w:rPr>
          <w:color w:val="000000" w:themeColor="text1"/>
        </w:rPr>
        <w:t xml:space="preserve">     </w:t>
      </w:r>
      <w:r w:rsidRPr="008159B9">
        <w:rPr>
          <w:color w:val="000000" w:themeColor="text1"/>
        </w:rPr>
        <w:t>–</w:t>
      </w:r>
      <w:r w:rsidR="002721C7" w:rsidRPr="008159B9">
        <w:rPr>
          <w:color w:val="000000" w:themeColor="text1"/>
        </w:rPr>
        <w:t xml:space="preserve">  232887,65 </w:t>
      </w:r>
      <w:r w:rsidRPr="008159B9">
        <w:rPr>
          <w:color w:val="000000" w:themeColor="text1"/>
        </w:rPr>
        <w:t>Eur, iš jų gyventojų pajamų mokestis –</w:t>
      </w:r>
      <w:r w:rsidR="002721C7" w:rsidRPr="008159B9">
        <w:rPr>
          <w:color w:val="000000" w:themeColor="text1"/>
        </w:rPr>
        <w:t xml:space="preserve">  45950,20  </w:t>
      </w:r>
      <w:r w:rsidRPr="008159B9">
        <w:rPr>
          <w:color w:val="000000" w:themeColor="text1"/>
        </w:rPr>
        <w:t xml:space="preserve">Eur, socialinio draudimo įmokos – </w:t>
      </w:r>
      <w:r w:rsidR="002721C7" w:rsidRPr="008159B9">
        <w:rPr>
          <w:b/>
          <w:bCs/>
          <w:color w:val="000000" w:themeColor="text1"/>
        </w:rPr>
        <w:t>3133,92</w:t>
      </w:r>
      <w:r w:rsidRPr="008159B9">
        <w:rPr>
          <w:color w:val="000000" w:themeColor="text1"/>
        </w:rPr>
        <w:t xml:space="preserve"> Eur.</w:t>
      </w:r>
    </w:p>
    <w:p w14:paraId="321E60CC" w14:textId="3BD80904" w:rsidR="002721C7" w:rsidRPr="008159B9" w:rsidRDefault="003D55B6" w:rsidP="008304AD">
      <w:pPr>
        <w:pStyle w:val="Antrats"/>
        <w:tabs>
          <w:tab w:val="left" w:pos="720"/>
        </w:tabs>
        <w:spacing w:line="360" w:lineRule="auto"/>
        <w:jc w:val="both"/>
        <w:rPr>
          <w:color w:val="000000" w:themeColor="text1"/>
        </w:rPr>
      </w:pPr>
      <w:r w:rsidRPr="008159B9">
        <w:rPr>
          <w:color w:val="000000" w:themeColor="text1"/>
        </w:rPr>
        <w:t xml:space="preserve"> </w:t>
      </w:r>
      <w:r w:rsidRPr="008159B9">
        <w:rPr>
          <w:color w:val="000000" w:themeColor="text1"/>
        </w:rPr>
        <w:tab/>
        <w:t xml:space="preserve">Įsiskolinimą prekėms ir paslaugoms sudaro </w:t>
      </w:r>
      <w:r w:rsidR="002721C7" w:rsidRPr="008159B9">
        <w:rPr>
          <w:b/>
          <w:bCs/>
          <w:color w:val="000000" w:themeColor="text1"/>
        </w:rPr>
        <w:t xml:space="preserve"> </w:t>
      </w:r>
      <w:r w:rsidR="008304AD" w:rsidRPr="008159B9">
        <w:rPr>
          <w:b/>
          <w:bCs/>
          <w:color w:val="000000" w:themeColor="text1"/>
        </w:rPr>
        <w:t xml:space="preserve">66846,51 </w:t>
      </w:r>
      <w:r w:rsidRPr="008159B9">
        <w:rPr>
          <w:color w:val="000000" w:themeColor="text1"/>
        </w:rPr>
        <w:t xml:space="preserve"> Eur – tai įsiskolinimas:</w:t>
      </w:r>
      <w:r w:rsidR="008304AD" w:rsidRPr="008159B9">
        <w:rPr>
          <w:color w:val="000000" w:themeColor="text1"/>
        </w:rPr>
        <w:t xml:space="preserve"> mitybos išlaidos – 25,00 Eur,</w:t>
      </w:r>
      <w:r w:rsidRPr="008159B9">
        <w:rPr>
          <w:color w:val="000000" w:themeColor="text1"/>
        </w:rPr>
        <w:t xml:space="preserve"> ryšių įrangos ir ryšių paslaugų įsigijimo išlaidos – </w:t>
      </w:r>
      <w:r w:rsidR="008304AD" w:rsidRPr="008159B9">
        <w:rPr>
          <w:color w:val="000000" w:themeColor="text1"/>
        </w:rPr>
        <w:t xml:space="preserve">1546,07 </w:t>
      </w:r>
      <w:r w:rsidRPr="008159B9">
        <w:rPr>
          <w:color w:val="000000" w:themeColor="text1"/>
        </w:rPr>
        <w:t xml:space="preserve">Eur, transporto išlaikymas – </w:t>
      </w:r>
      <w:r w:rsidR="002721C7" w:rsidRPr="008159B9">
        <w:rPr>
          <w:color w:val="000000" w:themeColor="text1"/>
        </w:rPr>
        <w:t xml:space="preserve"> </w:t>
      </w:r>
      <w:r w:rsidR="008304AD" w:rsidRPr="008159B9">
        <w:rPr>
          <w:color w:val="000000" w:themeColor="text1"/>
        </w:rPr>
        <w:t>1352,38</w:t>
      </w:r>
      <w:r w:rsidRPr="008159B9">
        <w:rPr>
          <w:color w:val="000000" w:themeColor="text1"/>
        </w:rPr>
        <w:t xml:space="preserve">  Eur, </w:t>
      </w:r>
      <w:r w:rsidR="003E6390" w:rsidRPr="008159B9">
        <w:rPr>
          <w:color w:val="000000" w:themeColor="text1"/>
        </w:rPr>
        <w:t xml:space="preserve">  </w:t>
      </w:r>
      <w:r w:rsidRPr="008159B9">
        <w:rPr>
          <w:color w:val="000000" w:themeColor="text1"/>
        </w:rPr>
        <w:t xml:space="preserve">materialiojo turto paprasto remonto prekių ir paslaugų įsigijimo išlaidos – </w:t>
      </w:r>
      <w:r w:rsidR="008304AD" w:rsidRPr="008159B9">
        <w:rPr>
          <w:color w:val="000000" w:themeColor="text1"/>
        </w:rPr>
        <w:t>46650,26</w:t>
      </w:r>
      <w:r w:rsidR="002721C7" w:rsidRPr="008159B9">
        <w:rPr>
          <w:color w:val="000000" w:themeColor="text1"/>
        </w:rPr>
        <w:t xml:space="preserve">        </w:t>
      </w:r>
      <w:r w:rsidRPr="008159B9">
        <w:rPr>
          <w:color w:val="000000" w:themeColor="text1"/>
        </w:rPr>
        <w:t xml:space="preserve"> Eur, komunalinės paslaugos – </w:t>
      </w:r>
      <w:r w:rsidR="002721C7" w:rsidRPr="008159B9">
        <w:rPr>
          <w:color w:val="000000" w:themeColor="text1"/>
        </w:rPr>
        <w:t xml:space="preserve"> </w:t>
      </w:r>
      <w:r w:rsidR="008304AD" w:rsidRPr="008159B9">
        <w:rPr>
          <w:color w:val="000000" w:themeColor="text1"/>
        </w:rPr>
        <w:t>848,23</w:t>
      </w:r>
      <w:r w:rsidRPr="008159B9">
        <w:rPr>
          <w:color w:val="000000" w:themeColor="text1"/>
        </w:rPr>
        <w:t xml:space="preserve"> Eur, informacinių technologijų prekių ir paslaugų įsigijimo išlaidos –</w:t>
      </w:r>
      <w:r w:rsidR="008304AD" w:rsidRPr="008159B9">
        <w:rPr>
          <w:color w:val="000000" w:themeColor="text1"/>
        </w:rPr>
        <w:t>1007,13</w:t>
      </w:r>
      <w:r w:rsidRPr="008159B9">
        <w:rPr>
          <w:color w:val="000000" w:themeColor="text1"/>
        </w:rPr>
        <w:t xml:space="preserve"> Eur, reprezentacinės išlaidos – </w:t>
      </w:r>
      <w:r w:rsidR="008304AD" w:rsidRPr="008159B9">
        <w:rPr>
          <w:color w:val="000000" w:themeColor="text1"/>
        </w:rPr>
        <w:t xml:space="preserve">1021,12 </w:t>
      </w:r>
      <w:r w:rsidRPr="008159B9">
        <w:rPr>
          <w:color w:val="000000" w:themeColor="text1"/>
        </w:rPr>
        <w:t>Eur, kitų prekių ir paslaugų įsigijimo išlaidos –</w:t>
      </w:r>
      <w:r w:rsidR="008304AD" w:rsidRPr="008159B9">
        <w:rPr>
          <w:color w:val="000000" w:themeColor="text1"/>
        </w:rPr>
        <w:t xml:space="preserve">14396,32 </w:t>
      </w:r>
      <w:r w:rsidRPr="008159B9">
        <w:rPr>
          <w:color w:val="000000" w:themeColor="text1"/>
        </w:rPr>
        <w:t xml:space="preserve"> Eur.</w:t>
      </w:r>
      <w:r w:rsidR="008C25F0" w:rsidRPr="008159B9">
        <w:rPr>
          <w:color w:val="000000" w:themeColor="text1"/>
        </w:rPr>
        <w:t xml:space="preserve"> </w:t>
      </w:r>
    </w:p>
    <w:p w14:paraId="067BD069" w14:textId="5FB360CC" w:rsidR="008C25F0" w:rsidRPr="008159B9" w:rsidRDefault="008C25F0" w:rsidP="008C25F0">
      <w:pPr>
        <w:pStyle w:val="Antrats"/>
        <w:tabs>
          <w:tab w:val="left" w:pos="720"/>
        </w:tabs>
        <w:spacing w:line="360" w:lineRule="auto"/>
        <w:jc w:val="both"/>
        <w:rPr>
          <w:color w:val="000000" w:themeColor="text1"/>
        </w:rPr>
      </w:pPr>
      <w:r w:rsidRPr="008159B9">
        <w:rPr>
          <w:color w:val="000000" w:themeColor="text1"/>
        </w:rPr>
        <w:tab/>
        <w:t>Įsiskolinimas virš 45 d. sudaro 18443,99  Eur:</w:t>
      </w:r>
    </w:p>
    <w:tbl>
      <w:tblPr>
        <w:tblStyle w:val="Lentelstinklelis"/>
        <w:tblW w:w="0" w:type="auto"/>
        <w:tblLook w:val="04A0" w:firstRow="1" w:lastRow="0" w:firstColumn="1" w:lastColumn="0" w:noHBand="0" w:noVBand="1"/>
      </w:tblPr>
      <w:tblGrid>
        <w:gridCol w:w="1150"/>
        <w:gridCol w:w="2705"/>
        <w:gridCol w:w="1456"/>
        <w:gridCol w:w="1488"/>
        <w:gridCol w:w="2937"/>
      </w:tblGrid>
      <w:tr w:rsidR="008159B9" w:rsidRPr="008159B9" w14:paraId="646167BF" w14:textId="77777777" w:rsidTr="007D6447">
        <w:trPr>
          <w:trHeight w:val="530"/>
        </w:trPr>
        <w:tc>
          <w:tcPr>
            <w:tcW w:w="1150" w:type="dxa"/>
          </w:tcPr>
          <w:p w14:paraId="56F704CA" w14:textId="77777777" w:rsidR="008C25F0" w:rsidRPr="008159B9" w:rsidRDefault="008C25F0" w:rsidP="00275D84">
            <w:pPr>
              <w:pStyle w:val="Antrats"/>
              <w:tabs>
                <w:tab w:val="left" w:pos="720"/>
              </w:tabs>
              <w:spacing w:line="360" w:lineRule="auto"/>
              <w:jc w:val="both"/>
              <w:rPr>
                <w:color w:val="000000" w:themeColor="text1"/>
              </w:rPr>
            </w:pPr>
            <w:bookmarkStart w:id="0" w:name="_Hlk69480243"/>
            <w:r w:rsidRPr="008159B9">
              <w:rPr>
                <w:color w:val="000000" w:themeColor="text1"/>
              </w:rPr>
              <w:t>Programa</w:t>
            </w:r>
          </w:p>
        </w:tc>
        <w:tc>
          <w:tcPr>
            <w:tcW w:w="2705" w:type="dxa"/>
          </w:tcPr>
          <w:p w14:paraId="5D7F9F82" w14:textId="77777777" w:rsidR="008C25F0" w:rsidRPr="008159B9" w:rsidRDefault="008C25F0" w:rsidP="00275D84">
            <w:pPr>
              <w:pStyle w:val="Antrats"/>
              <w:tabs>
                <w:tab w:val="left" w:pos="720"/>
              </w:tabs>
              <w:spacing w:line="360" w:lineRule="auto"/>
              <w:jc w:val="both"/>
              <w:rPr>
                <w:color w:val="000000" w:themeColor="text1"/>
              </w:rPr>
            </w:pPr>
            <w:r w:rsidRPr="008159B9">
              <w:rPr>
                <w:color w:val="000000" w:themeColor="text1"/>
              </w:rPr>
              <w:t>Ekonominės klasifikacijos straipsnis</w:t>
            </w:r>
          </w:p>
        </w:tc>
        <w:tc>
          <w:tcPr>
            <w:tcW w:w="1456" w:type="dxa"/>
          </w:tcPr>
          <w:p w14:paraId="04172E2C" w14:textId="77777777" w:rsidR="008C25F0" w:rsidRPr="008159B9" w:rsidRDefault="008C25F0" w:rsidP="00275D84">
            <w:pPr>
              <w:pStyle w:val="Antrats"/>
              <w:tabs>
                <w:tab w:val="left" w:pos="720"/>
              </w:tabs>
              <w:spacing w:line="360" w:lineRule="auto"/>
              <w:jc w:val="both"/>
              <w:rPr>
                <w:color w:val="000000" w:themeColor="text1"/>
              </w:rPr>
            </w:pPr>
            <w:r w:rsidRPr="008159B9">
              <w:rPr>
                <w:color w:val="000000" w:themeColor="text1"/>
              </w:rPr>
              <w:t>Finansavimo šaltinis</w:t>
            </w:r>
          </w:p>
        </w:tc>
        <w:tc>
          <w:tcPr>
            <w:tcW w:w="1488" w:type="dxa"/>
          </w:tcPr>
          <w:p w14:paraId="08530FB3" w14:textId="77777777" w:rsidR="008C25F0" w:rsidRPr="008159B9" w:rsidRDefault="008C25F0" w:rsidP="00275D84">
            <w:pPr>
              <w:pStyle w:val="Antrats"/>
              <w:tabs>
                <w:tab w:val="left" w:pos="720"/>
              </w:tabs>
              <w:spacing w:line="360" w:lineRule="auto"/>
              <w:jc w:val="both"/>
              <w:rPr>
                <w:color w:val="000000" w:themeColor="text1"/>
              </w:rPr>
            </w:pPr>
            <w:r w:rsidRPr="008159B9">
              <w:rPr>
                <w:color w:val="000000" w:themeColor="text1"/>
              </w:rPr>
              <w:t>Suma</w:t>
            </w:r>
          </w:p>
        </w:tc>
        <w:tc>
          <w:tcPr>
            <w:tcW w:w="2937" w:type="dxa"/>
          </w:tcPr>
          <w:p w14:paraId="758E04F7" w14:textId="77777777" w:rsidR="008C25F0" w:rsidRPr="008159B9" w:rsidRDefault="008C25F0" w:rsidP="00275D84">
            <w:pPr>
              <w:pStyle w:val="Antrats"/>
              <w:tabs>
                <w:tab w:val="left" w:pos="720"/>
              </w:tabs>
              <w:spacing w:line="360" w:lineRule="auto"/>
              <w:jc w:val="both"/>
              <w:rPr>
                <w:color w:val="000000" w:themeColor="text1"/>
              </w:rPr>
            </w:pPr>
            <w:r w:rsidRPr="008159B9">
              <w:rPr>
                <w:color w:val="000000" w:themeColor="text1"/>
              </w:rPr>
              <w:t xml:space="preserve"> Susidarymo priežastis</w:t>
            </w:r>
          </w:p>
        </w:tc>
      </w:tr>
      <w:tr w:rsidR="008159B9" w:rsidRPr="008159B9" w14:paraId="5CD91021" w14:textId="77777777" w:rsidTr="00275D84">
        <w:tc>
          <w:tcPr>
            <w:tcW w:w="1150" w:type="dxa"/>
          </w:tcPr>
          <w:p w14:paraId="07D5F982" w14:textId="6C453711" w:rsidR="008C25F0" w:rsidRPr="008159B9" w:rsidRDefault="007D6447" w:rsidP="00275D84">
            <w:pPr>
              <w:pStyle w:val="Antrats"/>
              <w:tabs>
                <w:tab w:val="left" w:pos="720"/>
              </w:tabs>
              <w:spacing w:line="360" w:lineRule="auto"/>
              <w:jc w:val="both"/>
              <w:rPr>
                <w:color w:val="000000" w:themeColor="text1"/>
              </w:rPr>
            </w:pPr>
            <w:r w:rsidRPr="008159B9">
              <w:rPr>
                <w:color w:val="000000" w:themeColor="text1"/>
              </w:rPr>
              <w:t>05</w:t>
            </w:r>
          </w:p>
        </w:tc>
        <w:tc>
          <w:tcPr>
            <w:tcW w:w="2705" w:type="dxa"/>
          </w:tcPr>
          <w:p w14:paraId="36D1B204" w14:textId="0368530C" w:rsidR="008C25F0" w:rsidRPr="008159B9" w:rsidRDefault="007D6447" w:rsidP="00275D84">
            <w:pPr>
              <w:pStyle w:val="Antrats"/>
              <w:tabs>
                <w:tab w:val="left" w:pos="720"/>
              </w:tabs>
              <w:spacing w:line="360" w:lineRule="auto"/>
              <w:jc w:val="both"/>
              <w:rPr>
                <w:color w:val="000000" w:themeColor="text1"/>
              </w:rPr>
            </w:pPr>
            <w:r w:rsidRPr="008159B9">
              <w:rPr>
                <w:color w:val="000000" w:themeColor="text1"/>
              </w:rPr>
              <w:t>2.2.1.1.1.15P</w:t>
            </w:r>
          </w:p>
        </w:tc>
        <w:tc>
          <w:tcPr>
            <w:tcW w:w="1456" w:type="dxa"/>
          </w:tcPr>
          <w:p w14:paraId="25A7095D" w14:textId="600CCD8F" w:rsidR="008C25F0" w:rsidRPr="008159B9" w:rsidRDefault="008C25F0" w:rsidP="00275D84">
            <w:pPr>
              <w:pStyle w:val="Antrats"/>
              <w:tabs>
                <w:tab w:val="left" w:pos="720"/>
              </w:tabs>
              <w:spacing w:line="360" w:lineRule="auto"/>
              <w:jc w:val="both"/>
              <w:rPr>
                <w:color w:val="000000" w:themeColor="text1"/>
              </w:rPr>
            </w:pPr>
            <w:r w:rsidRPr="008159B9">
              <w:rPr>
                <w:color w:val="000000" w:themeColor="text1"/>
              </w:rPr>
              <w:t>B</w:t>
            </w:r>
          </w:p>
        </w:tc>
        <w:tc>
          <w:tcPr>
            <w:tcW w:w="1488" w:type="dxa"/>
          </w:tcPr>
          <w:p w14:paraId="141EFA52" w14:textId="51AAA1AE" w:rsidR="008C25F0" w:rsidRPr="008159B9" w:rsidRDefault="007D6447" w:rsidP="00275D84">
            <w:pPr>
              <w:pStyle w:val="Antrats"/>
              <w:tabs>
                <w:tab w:val="left" w:pos="720"/>
              </w:tabs>
              <w:spacing w:line="360" w:lineRule="auto"/>
              <w:jc w:val="both"/>
              <w:rPr>
                <w:color w:val="000000" w:themeColor="text1"/>
              </w:rPr>
            </w:pPr>
            <w:r w:rsidRPr="008159B9">
              <w:rPr>
                <w:color w:val="000000" w:themeColor="text1"/>
              </w:rPr>
              <w:t>18443,99</w:t>
            </w:r>
          </w:p>
        </w:tc>
        <w:tc>
          <w:tcPr>
            <w:tcW w:w="2937" w:type="dxa"/>
          </w:tcPr>
          <w:p w14:paraId="0375E4D9" w14:textId="1E901D0D" w:rsidR="008C25F0" w:rsidRPr="008159B9" w:rsidRDefault="007D6447" w:rsidP="00275D84">
            <w:pPr>
              <w:pStyle w:val="Antrats"/>
              <w:tabs>
                <w:tab w:val="left" w:pos="720"/>
              </w:tabs>
              <w:spacing w:line="360" w:lineRule="auto"/>
              <w:jc w:val="both"/>
              <w:rPr>
                <w:color w:val="000000" w:themeColor="text1"/>
              </w:rPr>
            </w:pPr>
            <w:r w:rsidRPr="008159B9">
              <w:rPr>
                <w:color w:val="000000" w:themeColor="text1"/>
              </w:rPr>
              <w:t>Negauti pinigai iš Lietuvos kelių direkcijos</w:t>
            </w:r>
          </w:p>
        </w:tc>
      </w:tr>
      <w:tr w:rsidR="008C25F0" w:rsidRPr="008159B9" w14:paraId="2CE60C04" w14:textId="77777777" w:rsidTr="00275D84">
        <w:tc>
          <w:tcPr>
            <w:tcW w:w="5311" w:type="dxa"/>
            <w:gridSpan w:val="3"/>
          </w:tcPr>
          <w:p w14:paraId="0E4C9DC7" w14:textId="77777777" w:rsidR="008C25F0" w:rsidRPr="008159B9" w:rsidRDefault="008C25F0" w:rsidP="00275D84">
            <w:pPr>
              <w:pStyle w:val="Antrats"/>
              <w:tabs>
                <w:tab w:val="left" w:pos="720"/>
              </w:tabs>
              <w:spacing w:line="360" w:lineRule="auto"/>
              <w:jc w:val="both"/>
              <w:rPr>
                <w:color w:val="000000" w:themeColor="text1"/>
              </w:rPr>
            </w:pPr>
            <w:r w:rsidRPr="008159B9">
              <w:rPr>
                <w:color w:val="000000" w:themeColor="text1"/>
              </w:rPr>
              <w:t>Iš viso:</w:t>
            </w:r>
          </w:p>
        </w:tc>
        <w:tc>
          <w:tcPr>
            <w:tcW w:w="1488" w:type="dxa"/>
          </w:tcPr>
          <w:p w14:paraId="2C4DA254" w14:textId="1CC5EE2D" w:rsidR="008C25F0" w:rsidRPr="008159B9" w:rsidRDefault="007D6447" w:rsidP="00275D84">
            <w:pPr>
              <w:pStyle w:val="Antrats"/>
              <w:tabs>
                <w:tab w:val="left" w:pos="720"/>
              </w:tabs>
              <w:spacing w:line="360" w:lineRule="auto"/>
              <w:jc w:val="both"/>
              <w:rPr>
                <w:color w:val="000000" w:themeColor="text1"/>
              </w:rPr>
            </w:pPr>
            <w:r w:rsidRPr="008159B9">
              <w:rPr>
                <w:color w:val="000000" w:themeColor="text1"/>
              </w:rPr>
              <w:t>18443,99</w:t>
            </w:r>
          </w:p>
        </w:tc>
        <w:tc>
          <w:tcPr>
            <w:tcW w:w="2937" w:type="dxa"/>
          </w:tcPr>
          <w:p w14:paraId="39592B7C" w14:textId="77777777" w:rsidR="008C25F0" w:rsidRPr="008159B9" w:rsidRDefault="008C25F0" w:rsidP="00275D84">
            <w:pPr>
              <w:pStyle w:val="Antrats"/>
              <w:tabs>
                <w:tab w:val="left" w:pos="720"/>
              </w:tabs>
              <w:spacing w:line="360" w:lineRule="auto"/>
              <w:jc w:val="both"/>
              <w:rPr>
                <w:color w:val="000000" w:themeColor="text1"/>
              </w:rPr>
            </w:pPr>
          </w:p>
        </w:tc>
      </w:tr>
      <w:bookmarkEnd w:id="0"/>
    </w:tbl>
    <w:p w14:paraId="47A7ABEF" w14:textId="77777777" w:rsidR="008C25F0" w:rsidRPr="008159B9" w:rsidRDefault="008C25F0" w:rsidP="008304AD">
      <w:pPr>
        <w:pStyle w:val="Antrats"/>
        <w:tabs>
          <w:tab w:val="left" w:pos="720"/>
        </w:tabs>
        <w:spacing w:line="360" w:lineRule="auto"/>
        <w:jc w:val="both"/>
        <w:rPr>
          <w:color w:val="000000" w:themeColor="text1"/>
        </w:rPr>
      </w:pPr>
    </w:p>
    <w:p w14:paraId="60E50311" w14:textId="5E1C38B7" w:rsidR="003D55B6" w:rsidRPr="008159B9" w:rsidRDefault="003D55B6" w:rsidP="00D16F88">
      <w:pPr>
        <w:pStyle w:val="Antrats"/>
        <w:tabs>
          <w:tab w:val="left" w:pos="720"/>
        </w:tabs>
        <w:spacing w:line="360" w:lineRule="auto"/>
        <w:rPr>
          <w:color w:val="000000" w:themeColor="text1"/>
        </w:rPr>
      </w:pPr>
      <w:r w:rsidRPr="008159B9">
        <w:rPr>
          <w:color w:val="000000" w:themeColor="text1"/>
        </w:rPr>
        <w:tab/>
      </w:r>
      <w:r w:rsidRPr="008159B9">
        <w:rPr>
          <w:color w:val="000000" w:themeColor="text1"/>
        </w:rPr>
        <w:tab/>
        <w:t xml:space="preserve">Įsiskolinimas subsidijos gaminiams (autobusų parko nuostolingi maršrutai) 2.4.1.1.1.2 – </w:t>
      </w:r>
      <w:r w:rsidR="002721C7" w:rsidRPr="008159B9">
        <w:rPr>
          <w:b/>
          <w:bCs/>
          <w:color w:val="000000" w:themeColor="text1"/>
        </w:rPr>
        <w:t>42950,33</w:t>
      </w:r>
      <w:r w:rsidRPr="008159B9">
        <w:rPr>
          <w:color w:val="000000" w:themeColor="text1"/>
        </w:rPr>
        <w:t xml:space="preserve"> Eur. </w:t>
      </w:r>
    </w:p>
    <w:p w14:paraId="4CB386AE" w14:textId="55930B8F" w:rsidR="003D55B6" w:rsidRPr="008159B9" w:rsidRDefault="003D55B6" w:rsidP="00D16F88">
      <w:pPr>
        <w:pStyle w:val="Antrats"/>
        <w:tabs>
          <w:tab w:val="left" w:pos="720"/>
        </w:tabs>
        <w:spacing w:line="360" w:lineRule="auto"/>
        <w:rPr>
          <w:color w:val="000000" w:themeColor="text1"/>
        </w:rPr>
      </w:pPr>
      <w:r w:rsidRPr="008159B9">
        <w:rPr>
          <w:color w:val="000000" w:themeColor="text1"/>
        </w:rPr>
        <w:tab/>
        <w:t xml:space="preserve">Socialinių išmokų įsiskolinimas sudaro </w:t>
      </w:r>
      <w:r w:rsidR="002721C7" w:rsidRPr="008159B9">
        <w:rPr>
          <w:b/>
          <w:bCs/>
          <w:color w:val="000000" w:themeColor="text1"/>
        </w:rPr>
        <w:t>183515,43</w:t>
      </w:r>
      <w:r w:rsidRPr="008159B9">
        <w:rPr>
          <w:color w:val="000000" w:themeColor="text1"/>
        </w:rPr>
        <w:t xml:space="preserve"> Eur – tai įsiskolinimas: parama pinigais </w:t>
      </w:r>
    </w:p>
    <w:p w14:paraId="1E42A372" w14:textId="72078F52" w:rsidR="003D55B6" w:rsidRPr="008159B9" w:rsidRDefault="003D55B6" w:rsidP="00D16F88">
      <w:pPr>
        <w:pStyle w:val="Antrats"/>
        <w:tabs>
          <w:tab w:val="left" w:pos="720"/>
        </w:tabs>
        <w:spacing w:line="360" w:lineRule="auto"/>
        <w:rPr>
          <w:color w:val="000000" w:themeColor="text1"/>
        </w:rPr>
      </w:pPr>
      <w:r w:rsidRPr="008159B9">
        <w:rPr>
          <w:color w:val="000000" w:themeColor="text1"/>
        </w:rPr>
        <w:t xml:space="preserve">(važiavimo keleiviniu transportu lengvatos) 2.7.2.1.1.1.E – </w:t>
      </w:r>
      <w:r w:rsidR="002721C7" w:rsidRPr="008159B9">
        <w:rPr>
          <w:color w:val="000000" w:themeColor="text1"/>
        </w:rPr>
        <w:t>42741,06</w:t>
      </w:r>
      <w:r w:rsidRPr="008159B9">
        <w:rPr>
          <w:color w:val="000000" w:themeColor="text1"/>
        </w:rPr>
        <w:t xml:space="preserve"> Eur, kompensacija už šildymą 2.7.2.1.1.1.B – </w:t>
      </w:r>
      <w:r w:rsidR="00245875" w:rsidRPr="008159B9">
        <w:rPr>
          <w:color w:val="000000" w:themeColor="text1"/>
        </w:rPr>
        <w:t>0,00</w:t>
      </w:r>
      <w:r w:rsidRPr="008159B9">
        <w:rPr>
          <w:color w:val="000000" w:themeColor="text1"/>
        </w:rPr>
        <w:t xml:space="preserve"> Eur, kompensacija už karštą vandenį 2.7.2.1.1.1.C – </w:t>
      </w:r>
      <w:r w:rsidR="00245875" w:rsidRPr="008159B9">
        <w:rPr>
          <w:color w:val="000000" w:themeColor="text1"/>
        </w:rPr>
        <w:t>0,00</w:t>
      </w:r>
      <w:r w:rsidRPr="008159B9">
        <w:rPr>
          <w:color w:val="000000" w:themeColor="text1"/>
        </w:rPr>
        <w:t xml:space="preserve"> Eur,  kito kuro kompensacija 2.7.2.1.1.1.G</w:t>
      </w:r>
      <w:r w:rsidR="000F630A" w:rsidRPr="008159B9">
        <w:rPr>
          <w:color w:val="000000" w:themeColor="text1"/>
        </w:rPr>
        <w:t xml:space="preserve">- </w:t>
      </w:r>
      <w:r w:rsidR="002721C7" w:rsidRPr="008159B9">
        <w:rPr>
          <w:color w:val="000000" w:themeColor="text1"/>
        </w:rPr>
        <w:t>769,65</w:t>
      </w:r>
      <w:r w:rsidR="000F630A" w:rsidRPr="008159B9">
        <w:rPr>
          <w:color w:val="000000" w:themeColor="text1"/>
        </w:rPr>
        <w:t xml:space="preserve"> Eur, </w:t>
      </w:r>
      <w:r w:rsidRPr="008159B9">
        <w:rPr>
          <w:color w:val="000000" w:themeColor="text1"/>
        </w:rPr>
        <w:t xml:space="preserve"> </w:t>
      </w:r>
      <w:r w:rsidR="000F630A" w:rsidRPr="008159B9">
        <w:rPr>
          <w:color w:val="000000" w:themeColor="text1"/>
        </w:rPr>
        <w:t xml:space="preserve">2.7.2.1.1.2.G- kito kuro kompensacija – </w:t>
      </w:r>
      <w:r w:rsidR="002721C7" w:rsidRPr="008159B9">
        <w:rPr>
          <w:color w:val="000000" w:themeColor="text1"/>
        </w:rPr>
        <w:t>0,00</w:t>
      </w:r>
      <w:r w:rsidR="000F630A" w:rsidRPr="008159B9">
        <w:rPr>
          <w:color w:val="000000" w:themeColor="text1"/>
        </w:rPr>
        <w:t xml:space="preserve"> Eur</w:t>
      </w:r>
      <w:r w:rsidR="00E66ABC" w:rsidRPr="008159B9">
        <w:rPr>
          <w:color w:val="000000" w:themeColor="text1"/>
        </w:rPr>
        <w:t>,</w:t>
      </w:r>
      <w:r w:rsidRPr="008159B9">
        <w:rPr>
          <w:color w:val="000000" w:themeColor="text1"/>
        </w:rPr>
        <w:t xml:space="preserve"> kita neišvardinta parama pinigais 2.7.2.1.1.1.F – </w:t>
      </w:r>
      <w:r w:rsidR="002721C7" w:rsidRPr="008159B9">
        <w:rPr>
          <w:color w:val="000000" w:themeColor="text1"/>
        </w:rPr>
        <w:t>122521,11</w:t>
      </w:r>
      <w:r w:rsidRPr="008159B9">
        <w:rPr>
          <w:color w:val="000000" w:themeColor="text1"/>
        </w:rPr>
        <w:t xml:space="preserve"> Eur, socialinė parama natūra 2.7.2.1.1.2.F – </w:t>
      </w:r>
      <w:r w:rsidR="002721C7" w:rsidRPr="008159B9">
        <w:rPr>
          <w:color w:val="000000" w:themeColor="text1"/>
        </w:rPr>
        <w:t>17483,61</w:t>
      </w:r>
      <w:r w:rsidRPr="008159B9">
        <w:rPr>
          <w:color w:val="000000" w:themeColor="text1"/>
        </w:rPr>
        <w:t xml:space="preserve"> Eur, darbdavių socialinė parama pinigais (nedarbingumo pašalpa už 2 d. d.) 2.7.3.1.1.1. – </w:t>
      </w:r>
      <w:r w:rsidR="002721C7" w:rsidRPr="008159B9">
        <w:rPr>
          <w:color w:val="000000" w:themeColor="text1"/>
        </w:rPr>
        <w:t>0,00</w:t>
      </w:r>
      <w:r w:rsidRPr="008159B9">
        <w:rPr>
          <w:color w:val="000000" w:themeColor="text1"/>
        </w:rPr>
        <w:t xml:space="preserve"> Eur.  </w:t>
      </w:r>
    </w:p>
    <w:p w14:paraId="2208B322" w14:textId="0C863EBD" w:rsidR="008C25F0" w:rsidRPr="008159B9" w:rsidRDefault="008C25F0" w:rsidP="008C25F0">
      <w:pPr>
        <w:pStyle w:val="Antrats"/>
        <w:tabs>
          <w:tab w:val="left" w:pos="720"/>
        </w:tabs>
        <w:spacing w:line="360" w:lineRule="auto"/>
        <w:jc w:val="both"/>
        <w:rPr>
          <w:color w:val="000000" w:themeColor="text1"/>
        </w:rPr>
      </w:pPr>
      <w:r w:rsidRPr="008159B9">
        <w:rPr>
          <w:color w:val="000000" w:themeColor="text1"/>
        </w:rPr>
        <w:tab/>
        <w:t xml:space="preserve">Kitos išlaidos kitiems einamiesiems tikslams sudaro </w:t>
      </w:r>
      <w:r w:rsidRPr="008159B9">
        <w:rPr>
          <w:b/>
          <w:bCs/>
          <w:color w:val="000000" w:themeColor="text1"/>
        </w:rPr>
        <w:t>239,16</w:t>
      </w:r>
      <w:r w:rsidRPr="008159B9">
        <w:rPr>
          <w:color w:val="000000" w:themeColor="text1"/>
        </w:rPr>
        <w:t xml:space="preserve"> Eur.</w:t>
      </w:r>
    </w:p>
    <w:p w14:paraId="43E7CA74" w14:textId="69BB3DBE" w:rsidR="003D55B6" w:rsidRPr="008159B9" w:rsidRDefault="003D55B6" w:rsidP="00D16F88">
      <w:pPr>
        <w:pStyle w:val="Antrats"/>
        <w:tabs>
          <w:tab w:val="left" w:pos="720"/>
        </w:tabs>
        <w:spacing w:line="360" w:lineRule="auto"/>
        <w:rPr>
          <w:color w:val="000000" w:themeColor="text1"/>
        </w:rPr>
      </w:pPr>
      <w:r w:rsidRPr="008159B9">
        <w:rPr>
          <w:color w:val="000000" w:themeColor="text1"/>
        </w:rPr>
        <w:tab/>
      </w:r>
      <w:r w:rsidRPr="008159B9">
        <w:rPr>
          <w:color w:val="000000" w:themeColor="text1"/>
        </w:rPr>
        <w:tab/>
        <w:t xml:space="preserve">Materialiojo ir nematerialiojo turto įsigijimo išlaidas sudaro </w:t>
      </w:r>
      <w:r w:rsidR="004357D8">
        <w:rPr>
          <w:b/>
          <w:bCs/>
          <w:color w:val="000000" w:themeColor="text1"/>
        </w:rPr>
        <w:t xml:space="preserve">183322,05 </w:t>
      </w:r>
      <w:r w:rsidRPr="008159B9">
        <w:rPr>
          <w:color w:val="000000" w:themeColor="text1"/>
        </w:rPr>
        <w:t xml:space="preserve"> Eur: negyvenamų pastatų įsigijimo išlaidos 3.1.1.2.1.2 – </w:t>
      </w:r>
      <w:r w:rsidR="008159B9" w:rsidRPr="008159B9">
        <w:rPr>
          <w:color w:val="000000" w:themeColor="text1"/>
        </w:rPr>
        <w:t>20998,55</w:t>
      </w:r>
      <w:r w:rsidRPr="008159B9">
        <w:rPr>
          <w:color w:val="000000" w:themeColor="text1"/>
        </w:rPr>
        <w:t xml:space="preserve"> Eur, infrastruktūros ir kitų statinių įsigijimo išlaidos 3.1.1.2.1.3 – </w:t>
      </w:r>
      <w:r w:rsidR="008C25F0" w:rsidRPr="008159B9">
        <w:rPr>
          <w:color w:val="000000" w:themeColor="text1"/>
        </w:rPr>
        <w:t>146498,13</w:t>
      </w:r>
      <w:r w:rsidRPr="008159B9">
        <w:rPr>
          <w:color w:val="000000" w:themeColor="text1"/>
        </w:rPr>
        <w:t xml:space="preserve"> Eur, </w:t>
      </w:r>
      <w:r w:rsidR="000F630A" w:rsidRPr="008159B9">
        <w:rPr>
          <w:color w:val="000000" w:themeColor="text1"/>
        </w:rPr>
        <w:t xml:space="preserve">kitų mašinų ir įrenginių įsigijimo išlaidos </w:t>
      </w:r>
      <w:r w:rsidRPr="008159B9">
        <w:rPr>
          <w:color w:val="000000" w:themeColor="text1"/>
        </w:rPr>
        <w:t xml:space="preserve"> 3.1.</w:t>
      </w:r>
      <w:r w:rsidR="000F630A" w:rsidRPr="008159B9">
        <w:rPr>
          <w:color w:val="000000" w:themeColor="text1"/>
        </w:rPr>
        <w:t>1.3.1.</w:t>
      </w:r>
      <w:r w:rsidRPr="008159B9">
        <w:rPr>
          <w:color w:val="000000" w:themeColor="text1"/>
        </w:rPr>
        <w:t xml:space="preserve">2. – </w:t>
      </w:r>
      <w:r w:rsidR="008C25F0" w:rsidRPr="008159B9">
        <w:rPr>
          <w:color w:val="000000" w:themeColor="text1"/>
        </w:rPr>
        <w:t>15825,37</w:t>
      </w:r>
      <w:r w:rsidR="00806192" w:rsidRPr="008159B9">
        <w:rPr>
          <w:color w:val="000000" w:themeColor="text1"/>
        </w:rPr>
        <w:t xml:space="preserve"> </w:t>
      </w:r>
      <w:r w:rsidRPr="008159B9">
        <w:rPr>
          <w:color w:val="000000" w:themeColor="text1"/>
        </w:rPr>
        <w:t>Eur</w:t>
      </w:r>
      <w:r w:rsidR="002721C7" w:rsidRPr="008159B9">
        <w:rPr>
          <w:color w:val="000000" w:themeColor="text1"/>
        </w:rPr>
        <w:t xml:space="preserve">. </w:t>
      </w:r>
    </w:p>
    <w:p w14:paraId="4374BA3D" w14:textId="77777777" w:rsidR="008C25F0" w:rsidRPr="008159B9" w:rsidRDefault="008C25F0" w:rsidP="00D16F88">
      <w:pPr>
        <w:pStyle w:val="Antrats"/>
        <w:tabs>
          <w:tab w:val="left" w:pos="720"/>
        </w:tabs>
        <w:spacing w:line="360" w:lineRule="auto"/>
        <w:rPr>
          <w:color w:val="000000" w:themeColor="text1"/>
        </w:rPr>
      </w:pPr>
    </w:p>
    <w:p w14:paraId="38B4FC06" w14:textId="6516E81F" w:rsidR="00D16F88" w:rsidRPr="008159B9" w:rsidRDefault="00D16F88" w:rsidP="00D16F88">
      <w:pPr>
        <w:pStyle w:val="Antrats"/>
        <w:tabs>
          <w:tab w:val="left" w:pos="720"/>
        </w:tabs>
        <w:spacing w:line="360" w:lineRule="auto"/>
        <w:rPr>
          <w:color w:val="000000" w:themeColor="text1"/>
        </w:rPr>
      </w:pPr>
      <w:r w:rsidRPr="008159B9">
        <w:rPr>
          <w:color w:val="000000" w:themeColor="text1"/>
        </w:rPr>
        <w:tab/>
        <w:t xml:space="preserve">Gautinų biudžeto lėšų likutis ataskaitinio laikotarpio pabaigoje   </w:t>
      </w:r>
      <w:r w:rsidR="000E35D8">
        <w:rPr>
          <w:color w:val="000000" w:themeColor="text1"/>
        </w:rPr>
        <w:t>204453,49</w:t>
      </w:r>
      <w:r w:rsidRPr="008159B9">
        <w:rPr>
          <w:color w:val="000000" w:themeColor="text1"/>
        </w:rPr>
        <w:t xml:space="preserve">  Eur, iš jų apmokėta AB „Energijos skirstymo operatorius“ (3.1.1.2.1.3) – </w:t>
      </w:r>
      <w:r w:rsidR="004357D8">
        <w:rPr>
          <w:color w:val="000000" w:themeColor="text1"/>
        </w:rPr>
        <w:t>31831,51</w:t>
      </w:r>
      <w:r w:rsidRPr="008159B9">
        <w:rPr>
          <w:color w:val="000000" w:themeColor="text1"/>
        </w:rPr>
        <w:t xml:space="preserve"> Eur, </w:t>
      </w:r>
      <w:r w:rsidR="004357D8">
        <w:rPr>
          <w:color w:val="000000" w:themeColor="text1"/>
        </w:rPr>
        <w:t xml:space="preserve"> UAB „JK Ranga“ </w:t>
      </w:r>
      <w:r w:rsidRPr="008159B9">
        <w:rPr>
          <w:color w:val="000000" w:themeColor="text1"/>
        </w:rPr>
        <w:t xml:space="preserve"> </w:t>
      </w:r>
      <w:r w:rsidR="004357D8" w:rsidRPr="008159B9">
        <w:rPr>
          <w:color w:val="000000" w:themeColor="text1"/>
        </w:rPr>
        <w:lastRenderedPageBreak/>
        <w:t xml:space="preserve">(3.1.1.2.1.3) </w:t>
      </w:r>
      <w:r w:rsidR="004357D8">
        <w:rPr>
          <w:color w:val="000000" w:themeColor="text1"/>
        </w:rPr>
        <w:t xml:space="preserve"> - 419,28 Eur , UAB „ Monarda Baltic Group“</w:t>
      </w:r>
      <w:r w:rsidRPr="008159B9">
        <w:rPr>
          <w:color w:val="000000" w:themeColor="text1"/>
        </w:rPr>
        <w:t xml:space="preserve">(3.1.2.1.1.5) -1815,00 Eur ir kiti išankstiniai mokėjimai -  </w:t>
      </w:r>
      <w:r w:rsidR="000E35D8">
        <w:rPr>
          <w:color w:val="000000" w:themeColor="text1"/>
        </w:rPr>
        <w:t>170387,70</w:t>
      </w:r>
      <w:r w:rsidRPr="008159B9">
        <w:rPr>
          <w:color w:val="000000" w:themeColor="text1"/>
        </w:rPr>
        <w:t xml:space="preserve"> Eur.</w:t>
      </w:r>
    </w:p>
    <w:p w14:paraId="6CEA3474" w14:textId="77777777" w:rsidR="002D0AD8" w:rsidRPr="008159B9" w:rsidRDefault="002D0AD8" w:rsidP="00D16F88">
      <w:pPr>
        <w:rPr>
          <w:rStyle w:val="Grietas"/>
          <w:color w:val="000000" w:themeColor="text1"/>
        </w:rPr>
      </w:pPr>
    </w:p>
    <w:p w14:paraId="2CBA016D" w14:textId="77777777" w:rsidR="003D55B6" w:rsidRPr="008159B9" w:rsidRDefault="003D55B6" w:rsidP="007E410E">
      <w:pPr>
        <w:jc w:val="both"/>
        <w:rPr>
          <w:b/>
          <w:bCs/>
          <w:color w:val="000000" w:themeColor="text1"/>
        </w:rPr>
      </w:pPr>
      <w:r w:rsidRPr="008159B9">
        <w:rPr>
          <w:b/>
          <w:bCs/>
          <w:color w:val="000000" w:themeColor="text1"/>
        </w:rPr>
        <w:t>Biudžeto likutis sąskaitose.</w:t>
      </w:r>
    </w:p>
    <w:p w14:paraId="384C4C99" w14:textId="0AEA7F7A" w:rsidR="00510BBC" w:rsidRPr="008159B9" w:rsidRDefault="003D55B6" w:rsidP="002123F6">
      <w:pPr>
        <w:ind w:firstLine="720"/>
        <w:jc w:val="both"/>
        <w:rPr>
          <w:color w:val="000000" w:themeColor="text1"/>
        </w:rPr>
      </w:pPr>
      <w:r w:rsidRPr="008159B9">
        <w:rPr>
          <w:color w:val="000000" w:themeColor="text1"/>
        </w:rPr>
        <w:t>Biudžeto lėšų likutis savivaldybės administracijos bankų sąskaitose    2023-01-01 ir 2023-0</w:t>
      </w:r>
      <w:r w:rsidR="00C17062" w:rsidRPr="008159B9">
        <w:rPr>
          <w:color w:val="000000" w:themeColor="text1"/>
        </w:rPr>
        <w:t>9</w:t>
      </w:r>
      <w:r w:rsidRPr="008159B9">
        <w:rPr>
          <w:color w:val="000000" w:themeColor="text1"/>
        </w:rPr>
        <w:t>-3</w:t>
      </w:r>
      <w:r w:rsidR="00AE58F3" w:rsidRPr="008159B9">
        <w:rPr>
          <w:color w:val="000000" w:themeColor="text1"/>
        </w:rPr>
        <w:t>0</w:t>
      </w:r>
      <w:r w:rsidRPr="008159B9">
        <w:rPr>
          <w:color w:val="000000" w:themeColor="text1"/>
        </w:rPr>
        <w:t xml:space="preserve"> sudarė:</w:t>
      </w:r>
    </w:p>
    <w:tbl>
      <w:tblPr>
        <w:tblStyle w:val="Lentelstinklelis"/>
        <w:tblW w:w="10060" w:type="dxa"/>
        <w:tblLook w:val="04A0" w:firstRow="1" w:lastRow="0" w:firstColumn="1" w:lastColumn="0" w:noHBand="0" w:noVBand="1"/>
      </w:tblPr>
      <w:tblGrid>
        <w:gridCol w:w="3256"/>
        <w:gridCol w:w="2976"/>
        <w:gridCol w:w="3828"/>
      </w:tblGrid>
      <w:tr w:rsidR="008159B9" w:rsidRPr="008159B9" w14:paraId="1310ECB0" w14:textId="77777777" w:rsidTr="00C17062">
        <w:tc>
          <w:tcPr>
            <w:tcW w:w="3256" w:type="dxa"/>
          </w:tcPr>
          <w:p w14:paraId="6F4C04CE" w14:textId="333A3E8C" w:rsidR="003D55B6" w:rsidRPr="008159B9" w:rsidRDefault="00711031" w:rsidP="00FF64A0">
            <w:pPr>
              <w:rPr>
                <w:color w:val="000000" w:themeColor="text1"/>
              </w:rPr>
            </w:pPr>
            <w:r w:rsidRPr="008159B9">
              <w:rPr>
                <w:color w:val="000000" w:themeColor="text1"/>
              </w:rPr>
              <w:t>Atsiskaitomosios sąskaitos Nr.</w:t>
            </w:r>
          </w:p>
        </w:tc>
        <w:tc>
          <w:tcPr>
            <w:tcW w:w="2976" w:type="dxa"/>
          </w:tcPr>
          <w:p w14:paraId="526148B3" w14:textId="6D5B4DE2" w:rsidR="003D55B6" w:rsidRPr="008159B9" w:rsidRDefault="00711031" w:rsidP="00FF64A0">
            <w:pPr>
              <w:rPr>
                <w:color w:val="000000" w:themeColor="text1"/>
              </w:rPr>
            </w:pPr>
            <w:r w:rsidRPr="008159B9">
              <w:rPr>
                <w:color w:val="000000" w:themeColor="text1"/>
              </w:rPr>
              <w:t>Biudžetinių lėšų likutis  Eur                        2023-01-01</w:t>
            </w:r>
          </w:p>
        </w:tc>
        <w:tc>
          <w:tcPr>
            <w:tcW w:w="3828" w:type="dxa"/>
          </w:tcPr>
          <w:p w14:paraId="792ECA39" w14:textId="02753F70" w:rsidR="003D55B6" w:rsidRPr="008159B9" w:rsidRDefault="00711031" w:rsidP="00FF64A0">
            <w:pPr>
              <w:rPr>
                <w:color w:val="000000" w:themeColor="text1"/>
              </w:rPr>
            </w:pPr>
            <w:r w:rsidRPr="008159B9">
              <w:rPr>
                <w:color w:val="000000" w:themeColor="text1"/>
              </w:rPr>
              <w:t>Biudžetinių lėšų likutis  Eur                                        2023-</w:t>
            </w:r>
            <w:r w:rsidR="00957CCB" w:rsidRPr="008159B9">
              <w:rPr>
                <w:color w:val="000000" w:themeColor="text1"/>
              </w:rPr>
              <w:t>0</w:t>
            </w:r>
            <w:r w:rsidR="00C17062" w:rsidRPr="008159B9">
              <w:rPr>
                <w:color w:val="000000" w:themeColor="text1"/>
              </w:rPr>
              <w:t>9</w:t>
            </w:r>
            <w:r w:rsidR="00957CCB" w:rsidRPr="008159B9">
              <w:rPr>
                <w:color w:val="000000" w:themeColor="text1"/>
              </w:rPr>
              <w:t>-30</w:t>
            </w:r>
          </w:p>
        </w:tc>
      </w:tr>
      <w:tr w:rsidR="008159B9" w:rsidRPr="008159B9" w14:paraId="4937EC26" w14:textId="77777777" w:rsidTr="00C17062">
        <w:tc>
          <w:tcPr>
            <w:tcW w:w="3256" w:type="dxa"/>
          </w:tcPr>
          <w:p w14:paraId="7635CD4E" w14:textId="301D0721" w:rsidR="008010CA" w:rsidRPr="008159B9" w:rsidRDefault="008010CA" w:rsidP="00FF64A0">
            <w:pPr>
              <w:rPr>
                <w:color w:val="000000" w:themeColor="text1"/>
              </w:rPr>
            </w:pPr>
            <w:r w:rsidRPr="008159B9">
              <w:rPr>
                <w:color w:val="000000" w:themeColor="text1"/>
              </w:rPr>
              <w:t>LT064010042600060054</w:t>
            </w:r>
          </w:p>
        </w:tc>
        <w:tc>
          <w:tcPr>
            <w:tcW w:w="2976" w:type="dxa"/>
          </w:tcPr>
          <w:p w14:paraId="0912190F" w14:textId="10272EE8" w:rsidR="008010CA" w:rsidRPr="008159B9" w:rsidRDefault="008010CA" w:rsidP="00FF64A0">
            <w:pPr>
              <w:rPr>
                <w:color w:val="000000" w:themeColor="text1"/>
              </w:rPr>
            </w:pPr>
            <w:r w:rsidRPr="008159B9">
              <w:rPr>
                <w:color w:val="000000" w:themeColor="text1"/>
              </w:rPr>
              <w:t>0,00</w:t>
            </w:r>
          </w:p>
        </w:tc>
        <w:tc>
          <w:tcPr>
            <w:tcW w:w="3828" w:type="dxa"/>
          </w:tcPr>
          <w:p w14:paraId="16580156" w14:textId="670F6E4C" w:rsidR="008010CA" w:rsidRPr="008159B9" w:rsidRDefault="008010CA" w:rsidP="00FF64A0">
            <w:pPr>
              <w:rPr>
                <w:color w:val="000000" w:themeColor="text1"/>
              </w:rPr>
            </w:pPr>
          </w:p>
        </w:tc>
      </w:tr>
      <w:tr w:rsidR="008159B9" w:rsidRPr="008159B9" w14:paraId="5634F1D0" w14:textId="77777777" w:rsidTr="00C17062">
        <w:tc>
          <w:tcPr>
            <w:tcW w:w="3256" w:type="dxa"/>
          </w:tcPr>
          <w:p w14:paraId="0B54D8B5" w14:textId="7D009BD4" w:rsidR="003D55B6" w:rsidRPr="008159B9" w:rsidRDefault="00E26823" w:rsidP="00FF64A0">
            <w:pPr>
              <w:rPr>
                <w:color w:val="000000" w:themeColor="text1"/>
              </w:rPr>
            </w:pPr>
            <w:r w:rsidRPr="008159B9">
              <w:rPr>
                <w:color w:val="000000" w:themeColor="text1"/>
              </w:rPr>
              <w:t>LT067300010089787901</w:t>
            </w:r>
          </w:p>
        </w:tc>
        <w:tc>
          <w:tcPr>
            <w:tcW w:w="2976" w:type="dxa"/>
          </w:tcPr>
          <w:p w14:paraId="510A5724" w14:textId="30B3CC2C" w:rsidR="003D55B6" w:rsidRPr="008159B9" w:rsidRDefault="00E26823" w:rsidP="00FF64A0">
            <w:pPr>
              <w:rPr>
                <w:color w:val="000000" w:themeColor="text1"/>
              </w:rPr>
            </w:pPr>
            <w:r w:rsidRPr="008159B9">
              <w:rPr>
                <w:color w:val="000000" w:themeColor="text1"/>
              </w:rPr>
              <w:t>0,00</w:t>
            </w:r>
          </w:p>
        </w:tc>
        <w:tc>
          <w:tcPr>
            <w:tcW w:w="3828" w:type="dxa"/>
          </w:tcPr>
          <w:p w14:paraId="14BDF38C" w14:textId="36FAB9BB" w:rsidR="003D55B6" w:rsidRPr="008159B9" w:rsidRDefault="003D55B6" w:rsidP="00FF64A0">
            <w:pPr>
              <w:rPr>
                <w:color w:val="000000" w:themeColor="text1"/>
              </w:rPr>
            </w:pPr>
          </w:p>
        </w:tc>
      </w:tr>
      <w:tr w:rsidR="008159B9" w:rsidRPr="008159B9" w14:paraId="7E7EA990" w14:textId="77777777" w:rsidTr="00C17062">
        <w:tc>
          <w:tcPr>
            <w:tcW w:w="3256" w:type="dxa"/>
          </w:tcPr>
          <w:p w14:paraId="482D9BFE" w14:textId="67D5D009" w:rsidR="003D55B6" w:rsidRPr="008159B9" w:rsidRDefault="00E26823" w:rsidP="00FF64A0">
            <w:pPr>
              <w:rPr>
                <w:color w:val="000000" w:themeColor="text1"/>
              </w:rPr>
            </w:pPr>
            <w:r w:rsidRPr="008159B9">
              <w:rPr>
                <w:color w:val="000000" w:themeColor="text1"/>
              </w:rPr>
              <w:t>LT037300010142442950</w:t>
            </w:r>
          </w:p>
        </w:tc>
        <w:tc>
          <w:tcPr>
            <w:tcW w:w="2976" w:type="dxa"/>
          </w:tcPr>
          <w:p w14:paraId="18C63A8A" w14:textId="6F6835C3" w:rsidR="003D55B6" w:rsidRPr="008159B9" w:rsidRDefault="00E26823" w:rsidP="00FF64A0">
            <w:pPr>
              <w:rPr>
                <w:color w:val="000000" w:themeColor="text1"/>
              </w:rPr>
            </w:pPr>
            <w:r w:rsidRPr="008159B9">
              <w:rPr>
                <w:color w:val="000000" w:themeColor="text1"/>
              </w:rPr>
              <w:t>0,00</w:t>
            </w:r>
          </w:p>
        </w:tc>
        <w:tc>
          <w:tcPr>
            <w:tcW w:w="3828" w:type="dxa"/>
          </w:tcPr>
          <w:p w14:paraId="07C07CC1" w14:textId="5C82B953" w:rsidR="003D55B6" w:rsidRPr="008159B9" w:rsidRDefault="009428F9" w:rsidP="00FF64A0">
            <w:pPr>
              <w:rPr>
                <w:color w:val="000000" w:themeColor="text1"/>
              </w:rPr>
            </w:pPr>
            <w:r w:rsidRPr="008159B9">
              <w:rPr>
                <w:color w:val="000000" w:themeColor="text1"/>
              </w:rPr>
              <w:t>6059,46</w:t>
            </w:r>
          </w:p>
        </w:tc>
      </w:tr>
      <w:tr w:rsidR="008159B9" w:rsidRPr="008159B9" w14:paraId="7E77D8E7" w14:textId="77777777" w:rsidTr="00C17062">
        <w:tc>
          <w:tcPr>
            <w:tcW w:w="3256" w:type="dxa"/>
          </w:tcPr>
          <w:p w14:paraId="5C3BF505" w14:textId="387E00D9" w:rsidR="003D55B6" w:rsidRPr="008159B9" w:rsidRDefault="000832CF" w:rsidP="00FF64A0">
            <w:pPr>
              <w:rPr>
                <w:color w:val="000000" w:themeColor="text1"/>
              </w:rPr>
            </w:pPr>
            <w:r w:rsidRPr="008159B9">
              <w:rPr>
                <w:color w:val="000000" w:themeColor="text1"/>
              </w:rPr>
              <w:t>LT</w:t>
            </w:r>
            <w:ins w:id="1" w:author="Vartotojas" w:date="2023-04-18T08:51:00Z">
              <w:r w:rsidR="00510BBC" w:rsidRPr="008159B9">
                <w:rPr>
                  <w:color w:val="000000" w:themeColor="text1"/>
                </w:rPr>
                <w:t>5</w:t>
              </w:r>
            </w:ins>
            <w:ins w:id="2" w:author="Vartotojas" w:date="2023-04-18T08:53:00Z">
              <w:r w:rsidR="00510BBC" w:rsidRPr="008159B9">
                <w:rPr>
                  <w:color w:val="000000" w:themeColor="text1"/>
                </w:rPr>
                <w:t>94010042600235737</w:t>
              </w:r>
            </w:ins>
            <w:r w:rsidR="00C17062" w:rsidRPr="008159B9">
              <w:rPr>
                <w:color w:val="000000" w:themeColor="text1"/>
              </w:rPr>
              <w:t xml:space="preserve"> (DU)</w:t>
            </w:r>
          </w:p>
        </w:tc>
        <w:tc>
          <w:tcPr>
            <w:tcW w:w="2976" w:type="dxa"/>
          </w:tcPr>
          <w:p w14:paraId="03339677" w14:textId="33816B99" w:rsidR="003D55B6" w:rsidRPr="008159B9" w:rsidRDefault="000832CF" w:rsidP="00FF64A0">
            <w:pPr>
              <w:rPr>
                <w:color w:val="000000" w:themeColor="text1"/>
              </w:rPr>
            </w:pPr>
            <w:r w:rsidRPr="008159B9">
              <w:rPr>
                <w:color w:val="000000" w:themeColor="text1"/>
              </w:rPr>
              <w:t>0,00</w:t>
            </w:r>
          </w:p>
        </w:tc>
        <w:tc>
          <w:tcPr>
            <w:tcW w:w="3828" w:type="dxa"/>
          </w:tcPr>
          <w:p w14:paraId="6D1FF7F1" w14:textId="3C6E87A9" w:rsidR="003D55B6" w:rsidRPr="008159B9" w:rsidRDefault="00C17062" w:rsidP="00FF64A0">
            <w:pPr>
              <w:rPr>
                <w:color w:val="000000" w:themeColor="text1"/>
              </w:rPr>
            </w:pPr>
            <w:r w:rsidRPr="008159B9">
              <w:rPr>
                <w:color w:val="000000" w:themeColor="text1"/>
              </w:rPr>
              <w:t>612,81</w:t>
            </w:r>
          </w:p>
        </w:tc>
      </w:tr>
      <w:tr w:rsidR="008159B9" w:rsidRPr="008159B9" w14:paraId="63F79012" w14:textId="77777777" w:rsidTr="00C17062">
        <w:tc>
          <w:tcPr>
            <w:tcW w:w="3256" w:type="dxa"/>
          </w:tcPr>
          <w:p w14:paraId="08BB5814" w14:textId="77777777" w:rsidR="008F7AB0" w:rsidRPr="008159B9" w:rsidRDefault="008F7AB0" w:rsidP="008F7AB0">
            <w:pPr>
              <w:rPr>
                <w:color w:val="000000" w:themeColor="text1"/>
                <w:szCs w:val="24"/>
                <w:lang w:eastAsia="lt-LT"/>
              </w:rPr>
            </w:pPr>
            <w:r w:rsidRPr="008159B9">
              <w:rPr>
                <w:color w:val="000000" w:themeColor="text1"/>
                <w:szCs w:val="24"/>
              </w:rPr>
              <w:t>LT327300010082432020</w:t>
            </w:r>
            <w:r w:rsidRPr="008159B9">
              <w:rPr>
                <w:color w:val="000000" w:themeColor="text1"/>
                <w:szCs w:val="24"/>
                <w:lang w:eastAsia="lt-LT"/>
              </w:rPr>
              <w:t xml:space="preserve"> </w:t>
            </w:r>
          </w:p>
          <w:p w14:paraId="6A0AB304" w14:textId="436B7714" w:rsidR="000832CF" w:rsidRPr="008159B9" w:rsidRDefault="000832CF" w:rsidP="00FF64A0">
            <w:pPr>
              <w:rPr>
                <w:color w:val="000000" w:themeColor="text1"/>
                <w:szCs w:val="24"/>
              </w:rPr>
            </w:pPr>
          </w:p>
        </w:tc>
        <w:tc>
          <w:tcPr>
            <w:tcW w:w="2976" w:type="dxa"/>
          </w:tcPr>
          <w:p w14:paraId="37829A4A" w14:textId="215741CB" w:rsidR="000832CF" w:rsidRPr="008159B9" w:rsidRDefault="000832CF" w:rsidP="00FF64A0">
            <w:pPr>
              <w:rPr>
                <w:color w:val="000000" w:themeColor="text1"/>
              </w:rPr>
            </w:pPr>
            <w:r w:rsidRPr="008159B9">
              <w:rPr>
                <w:color w:val="000000" w:themeColor="text1"/>
              </w:rPr>
              <w:t>0,00</w:t>
            </w:r>
          </w:p>
        </w:tc>
        <w:tc>
          <w:tcPr>
            <w:tcW w:w="3828" w:type="dxa"/>
          </w:tcPr>
          <w:p w14:paraId="2865C9B3" w14:textId="560745CF" w:rsidR="000832CF" w:rsidRPr="008159B9" w:rsidRDefault="000832CF" w:rsidP="00FF64A0">
            <w:pPr>
              <w:rPr>
                <w:color w:val="000000" w:themeColor="text1"/>
              </w:rPr>
            </w:pPr>
          </w:p>
        </w:tc>
      </w:tr>
      <w:tr w:rsidR="008159B9" w:rsidRPr="008159B9" w14:paraId="6EB4BA54" w14:textId="77777777" w:rsidTr="00C17062">
        <w:tc>
          <w:tcPr>
            <w:tcW w:w="3256" w:type="dxa"/>
          </w:tcPr>
          <w:p w14:paraId="0E82236B" w14:textId="7BF205E9" w:rsidR="008F7AB0" w:rsidRPr="008159B9" w:rsidRDefault="008F7AB0" w:rsidP="00FF64A0">
            <w:pPr>
              <w:rPr>
                <w:color w:val="000000" w:themeColor="text1"/>
                <w:szCs w:val="24"/>
              </w:rPr>
            </w:pPr>
            <w:r w:rsidRPr="008159B9">
              <w:rPr>
                <w:color w:val="000000" w:themeColor="text1"/>
                <w:szCs w:val="24"/>
              </w:rPr>
              <w:t>LT277044060006530816 </w:t>
            </w:r>
          </w:p>
        </w:tc>
        <w:tc>
          <w:tcPr>
            <w:tcW w:w="2976" w:type="dxa"/>
          </w:tcPr>
          <w:p w14:paraId="31956F87" w14:textId="7850FD5D" w:rsidR="008F7AB0" w:rsidRPr="008159B9" w:rsidRDefault="008F7AB0" w:rsidP="00FF64A0">
            <w:pPr>
              <w:rPr>
                <w:color w:val="000000" w:themeColor="text1"/>
              </w:rPr>
            </w:pPr>
            <w:r w:rsidRPr="008159B9">
              <w:rPr>
                <w:color w:val="000000" w:themeColor="text1"/>
              </w:rPr>
              <w:t>0,00</w:t>
            </w:r>
          </w:p>
        </w:tc>
        <w:tc>
          <w:tcPr>
            <w:tcW w:w="3828" w:type="dxa"/>
          </w:tcPr>
          <w:p w14:paraId="4CE45599" w14:textId="02C0EE42" w:rsidR="008F7AB0" w:rsidRPr="008159B9" w:rsidRDefault="008F7AB0" w:rsidP="00FF64A0">
            <w:pPr>
              <w:rPr>
                <w:color w:val="000000" w:themeColor="text1"/>
              </w:rPr>
            </w:pPr>
          </w:p>
        </w:tc>
      </w:tr>
      <w:tr w:rsidR="008159B9" w:rsidRPr="008159B9" w14:paraId="204BA61C" w14:textId="77777777" w:rsidTr="00C17062">
        <w:tc>
          <w:tcPr>
            <w:tcW w:w="3256" w:type="dxa"/>
          </w:tcPr>
          <w:p w14:paraId="0A18A312" w14:textId="53C8ECEC" w:rsidR="009428F9" w:rsidRPr="008159B9" w:rsidRDefault="009428F9" w:rsidP="00FF64A0">
            <w:pPr>
              <w:rPr>
                <w:color w:val="000000" w:themeColor="text1"/>
                <w:szCs w:val="24"/>
              </w:rPr>
            </w:pPr>
            <w:r w:rsidRPr="008159B9">
              <w:rPr>
                <w:color w:val="000000" w:themeColor="text1"/>
                <w:szCs w:val="24"/>
              </w:rPr>
              <w:t>LT957300010093739631</w:t>
            </w:r>
          </w:p>
        </w:tc>
        <w:tc>
          <w:tcPr>
            <w:tcW w:w="2976" w:type="dxa"/>
          </w:tcPr>
          <w:p w14:paraId="6E349C43" w14:textId="78432CFD" w:rsidR="009428F9" w:rsidRPr="008159B9" w:rsidRDefault="009428F9" w:rsidP="00FF64A0">
            <w:pPr>
              <w:rPr>
                <w:color w:val="000000" w:themeColor="text1"/>
              </w:rPr>
            </w:pPr>
            <w:r w:rsidRPr="008159B9">
              <w:rPr>
                <w:color w:val="000000" w:themeColor="text1"/>
              </w:rPr>
              <w:t>0,00</w:t>
            </w:r>
          </w:p>
        </w:tc>
        <w:tc>
          <w:tcPr>
            <w:tcW w:w="3828" w:type="dxa"/>
          </w:tcPr>
          <w:p w14:paraId="735BB56A" w14:textId="3BFC6CA0" w:rsidR="009428F9" w:rsidRPr="008159B9" w:rsidRDefault="009428F9" w:rsidP="00FF64A0">
            <w:pPr>
              <w:rPr>
                <w:color w:val="000000" w:themeColor="text1"/>
              </w:rPr>
            </w:pPr>
            <w:r w:rsidRPr="008159B9">
              <w:rPr>
                <w:color w:val="000000" w:themeColor="text1"/>
              </w:rPr>
              <w:t>35,00</w:t>
            </w:r>
          </w:p>
        </w:tc>
      </w:tr>
      <w:tr w:rsidR="008159B9" w:rsidRPr="008159B9" w14:paraId="3384BDF4" w14:textId="77777777" w:rsidTr="00C17062">
        <w:tc>
          <w:tcPr>
            <w:tcW w:w="3256" w:type="dxa"/>
          </w:tcPr>
          <w:p w14:paraId="265D0A00" w14:textId="52C7CCD7" w:rsidR="008F7AB0" w:rsidRPr="008159B9" w:rsidRDefault="008F7AB0" w:rsidP="00FF64A0">
            <w:pPr>
              <w:rPr>
                <w:color w:val="000000" w:themeColor="text1"/>
                <w:szCs w:val="24"/>
              </w:rPr>
            </w:pPr>
            <w:r w:rsidRPr="008159B9">
              <w:rPr>
                <w:color w:val="000000" w:themeColor="text1"/>
                <w:szCs w:val="24"/>
              </w:rPr>
              <w:t>LT027044060006523894 </w:t>
            </w:r>
          </w:p>
        </w:tc>
        <w:tc>
          <w:tcPr>
            <w:tcW w:w="2976" w:type="dxa"/>
          </w:tcPr>
          <w:p w14:paraId="5A55619D" w14:textId="3D8F2FD1" w:rsidR="008F7AB0" w:rsidRPr="008159B9" w:rsidRDefault="008F7AB0" w:rsidP="00FF64A0">
            <w:pPr>
              <w:rPr>
                <w:color w:val="000000" w:themeColor="text1"/>
              </w:rPr>
            </w:pPr>
            <w:r w:rsidRPr="008159B9">
              <w:rPr>
                <w:color w:val="000000" w:themeColor="text1"/>
              </w:rPr>
              <w:t>0,00</w:t>
            </w:r>
          </w:p>
        </w:tc>
        <w:tc>
          <w:tcPr>
            <w:tcW w:w="3828" w:type="dxa"/>
          </w:tcPr>
          <w:p w14:paraId="188EA60B" w14:textId="6438863E" w:rsidR="008F7AB0" w:rsidRPr="008159B9" w:rsidRDefault="009428F9" w:rsidP="00FF64A0">
            <w:pPr>
              <w:rPr>
                <w:color w:val="000000" w:themeColor="text1"/>
              </w:rPr>
            </w:pPr>
            <w:r w:rsidRPr="008159B9">
              <w:rPr>
                <w:color w:val="000000" w:themeColor="text1"/>
              </w:rPr>
              <w:t>44,53</w:t>
            </w:r>
          </w:p>
        </w:tc>
      </w:tr>
      <w:tr w:rsidR="008159B9" w:rsidRPr="008159B9" w14:paraId="190E324B" w14:textId="77777777" w:rsidTr="00C17062">
        <w:tc>
          <w:tcPr>
            <w:tcW w:w="3256" w:type="dxa"/>
          </w:tcPr>
          <w:p w14:paraId="56C90C87" w14:textId="34E4E73A" w:rsidR="003D55B6" w:rsidRPr="008159B9" w:rsidRDefault="00711031" w:rsidP="00FF64A0">
            <w:pPr>
              <w:rPr>
                <w:color w:val="000000" w:themeColor="text1"/>
              </w:rPr>
            </w:pPr>
            <w:r w:rsidRPr="008159B9">
              <w:rPr>
                <w:color w:val="000000" w:themeColor="text1"/>
              </w:rPr>
              <w:t>Iš viso:</w:t>
            </w:r>
          </w:p>
        </w:tc>
        <w:tc>
          <w:tcPr>
            <w:tcW w:w="2976" w:type="dxa"/>
          </w:tcPr>
          <w:p w14:paraId="79F2858F" w14:textId="4BA499D5" w:rsidR="003D55B6" w:rsidRPr="008159B9" w:rsidRDefault="000832CF" w:rsidP="00FF64A0">
            <w:pPr>
              <w:rPr>
                <w:color w:val="000000" w:themeColor="text1"/>
              </w:rPr>
            </w:pPr>
            <w:r w:rsidRPr="008159B9">
              <w:rPr>
                <w:color w:val="000000" w:themeColor="text1"/>
              </w:rPr>
              <w:t>0,00</w:t>
            </w:r>
          </w:p>
        </w:tc>
        <w:tc>
          <w:tcPr>
            <w:tcW w:w="3828" w:type="dxa"/>
          </w:tcPr>
          <w:p w14:paraId="67FABC14" w14:textId="1DB07945" w:rsidR="003D55B6" w:rsidRPr="008159B9" w:rsidRDefault="009428F9" w:rsidP="00FF64A0">
            <w:pPr>
              <w:rPr>
                <w:color w:val="000000" w:themeColor="text1"/>
              </w:rPr>
            </w:pPr>
            <w:r w:rsidRPr="008159B9">
              <w:rPr>
                <w:color w:val="000000" w:themeColor="text1"/>
              </w:rPr>
              <w:t>6751,80</w:t>
            </w:r>
          </w:p>
        </w:tc>
      </w:tr>
    </w:tbl>
    <w:p w14:paraId="77960F8F" w14:textId="77777777" w:rsidR="00D25D71" w:rsidRPr="008159B9" w:rsidRDefault="00502FB1" w:rsidP="00D25D71">
      <w:pPr>
        <w:pStyle w:val="Antrats"/>
        <w:tabs>
          <w:tab w:val="left" w:pos="720"/>
        </w:tabs>
        <w:spacing w:line="360" w:lineRule="auto"/>
        <w:ind w:right="-177"/>
        <w:jc w:val="both"/>
        <w:rPr>
          <w:color w:val="000000" w:themeColor="text1"/>
        </w:rPr>
      </w:pPr>
      <w:r w:rsidRPr="008159B9">
        <w:rPr>
          <w:color w:val="000000" w:themeColor="text1"/>
        </w:rPr>
        <w:tab/>
      </w:r>
      <w:r w:rsidR="00D25D71" w:rsidRPr="008159B9">
        <w:rPr>
          <w:color w:val="000000" w:themeColor="text1"/>
        </w:rPr>
        <w:t xml:space="preserve">     </w:t>
      </w:r>
    </w:p>
    <w:p w14:paraId="3E6BEF28" w14:textId="4527F2A2" w:rsidR="007D1D7D" w:rsidRPr="008159B9" w:rsidRDefault="00D25D71" w:rsidP="007D1D7D">
      <w:pPr>
        <w:pStyle w:val="Antrats"/>
        <w:tabs>
          <w:tab w:val="left" w:pos="720"/>
        </w:tabs>
        <w:spacing w:line="360" w:lineRule="auto"/>
        <w:jc w:val="both"/>
        <w:rPr>
          <w:color w:val="000000" w:themeColor="text1"/>
        </w:rPr>
      </w:pPr>
      <w:r w:rsidRPr="008159B9">
        <w:rPr>
          <w:color w:val="000000" w:themeColor="text1"/>
        </w:rPr>
        <w:tab/>
        <w:t xml:space="preserve">  </w:t>
      </w:r>
      <w:r w:rsidR="007D1D7D" w:rsidRPr="008159B9">
        <w:rPr>
          <w:color w:val="000000" w:themeColor="text1"/>
        </w:rPr>
        <w:t>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administracija neturėjo.</w:t>
      </w:r>
    </w:p>
    <w:p w14:paraId="4DC2B316" w14:textId="77777777" w:rsidR="007D1D7D" w:rsidRPr="008159B9" w:rsidRDefault="007D1D7D" w:rsidP="007D1D7D">
      <w:pPr>
        <w:spacing w:after="280" w:line="360" w:lineRule="auto"/>
        <w:ind w:firstLine="720"/>
        <w:jc w:val="both"/>
        <w:rPr>
          <w:b/>
          <w:bCs/>
          <w:color w:val="000000" w:themeColor="text1"/>
        </w:rPr>
      </w:pPr>
      <w:r w:rsidRPr="008159B9">
        <w:rPr>
          <w:b/>
          <w:bCs/>
          <w:color w:val="000000" w:themeColor="text1"/>
        </w:rPr>
        <w:t xml:space="preserve">  </w:t>
      </w:r>
    </w:p>
    <w:p w14:paraId="6510006A" w14:textId="415D3FDD" w:rsidR="00D25D71" w:rsidRPr="008159B9" w:rsidRDefault="00D25D71" w:rsidP="00D25D71">
      <w:pPr>
        <w:pStyle w:val="Antrats"/>
        <w:tabs>
          <w:tab w:val="left" w:pos="720"/>
        </w:tabs>
        <w:spacing w:line="360" w:lineRule="auto"/>
        <w:ind w:right="-177"/>
        <w:jc w:val="both"/>
        <w:rPr>
          <w:color w:val="000000" w:themeColor="text1"/>
        </w:rPr>
      </w:pPr>
    </w:p>
    <w:p w14:paraId="55CC42B1" w14:textId="31ECD8E5" w:rsidR="003D55B6" w:rsidRPr="008159B9" w:rsidRDefault="003D55B6" w:rsidP="00D25D71">
      <w:pPr>
        <w:pStyle w:val="Antrats"/>
        <w:tabs>
          <w:tab w:val="left" w:pos="720"/>
        </w:tabs>
        <w:spacing w:line="360" w:lineRule="auto"/>
        <w:jc w:val="both"/>
        <w:rPr>
          <w:color w:val="000000" w:themeColor="text1"/>
        </w:rPr>
      </w:pPr>
    </w:p>
    <w:p w14:paraId="00369A40" w14:textId="7762542D" w:rsidR="00502FB1" w:rsidRPr="008159B9" w:rsidRDefault="0082491F" w:rsidP="003D55B6">
      <w:pPr>
        <w:spacing w:after="280" w:line="360" w:lineRule="auto"/>
        <w:ind w:firstLine="720"/>
        <w:jc w:val="both"/>
        <w:rPr>
          <w:color w:val="000000" w:themeColor="text1"/>
        </w:rPr>
      </w:pPr>
      <w:r w:rsidRPr="008159B9">
        <w:rPr>
          <w:color w:val="000000" w:themeColor="text1"/>
        </w:rPr>
        <w:t>Administracijos d</w:t>
      </w:r>
      <w:r w:rsidR="00502FB1" w:rsidRPr="008159B9">
        <w:rPr>
          <w:color w:val="000000" w:themeColor="text1"/>
        </w:rPr>
        <w:t>irektorius</w:t>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r>
      <w:r w:rsidR="00502FB1" w:rsidRPr="008159B9">
        <w:rPr>
          <w:color w:val="000000" w:themeColor="text1"/>
        </w:rPr>
        <w:tab/>
        <w:t>Povilas Balčiūnas</w:t>
      </w:r>
    </w:p>
    <w:p w14:paraId="30FB3230" w14:textId="77777777" w:rsidR="002123F6" w:rsidRPr="008159B9" w:rsidRDefault="002123F6" w:rsidP="003D55B6">
      <w:pPr>
        <w:spacing w:after="280" w:line="360" w:lineRule="auto"/>
        <w:ind w:firstLine="720"/>
        <w:jc w:val="both"/>
        <w:rPr>
          <w:color w:val="000000" w:themeColor="text1"/>
        </w:rPr>
      </w:pPr>
    </w:p>
    <w:p w14:paraId="44E42282" w14:textId="5A4B500E" w:rsidR="00502FB1" w:rsidRPr="008159B9" w:rsidRDefault="00502FB1" w:rsidP="003D55B6">
      <w:pPr>
        <w:spacing w:after="280" w:line="360" w:lineRule="auto"/>
        <w:ind w:firstLine="720"/>
        <w:jc w:val="both"/>
        <w:rPr>
          <w:color w:val="000000" w:themeColor="text1"/>
        </w:rPr>
      </w:pPr>
      <w:r w:rsidRPr="008159B9">
        <w:rPr>
          <w:color w:val="000000" w:themeColor="text1"/>
        </w:rPr>
        <w:t>Apskaitos skyriaus vedėja</w:t>
      </w:r>
      <w:r w:rsidRPr="008159B9">
        <w:rPr>
          <w:color w:val="000000" w:themeColor="text1"/>
        </w:rPr>
        <w:tab/>
      </w:r>
      <w:r w:rsidRPr="008159B9">
        <w:rPr>
          <w:color w:val="000000" w:themeColor="text1"/>
        </w:rPr>
        <w:tab/>
      </w:r>
      <w:r w:rsidRPr="008159B9">
        <w:rPr>
          <w:color w:val="000000" w:themeColor="text1"/>
        </w:rPr>
        <w:tab/>
      </w:r>
      <w:r w:rsidRPr="008159B9">
        <w:rPr>
          <w:color w:val="000000" w:themeColor="text1"/>
        </w:rPr>
        <w:tab/>
      </w:r>
      <w:r w:rsidRPr="008159B9">
        <w:rPr>
          <w:color w:val="000000" w:themeColor="text1"/>
        </w:rPr>
        <w:tab/>
      </w:r>
      <w:r w:rsidRPr="008159B9">
        <w:rPr>
          <w:color w:val="000000" w:themeColor="text1"/>
        </w:rPr>
        <w:tab/>
        <w:t>Vitalija Motiejūnienė</w:t>
      </w:r>
      <w:r w:rsidRPr="008159B9">
        <w:rPr>
          <w:color w:val="000000" w:themeColor="text1"/>
        </w:rPr>
        <w:tab/>
      </w:r>
      <w:r w:rsidRPr="008159B9">
        <w:rPr>
          <w:color w:val="000000" w:themeColor="text1"/>
        </w:rPr>
        <w:tab/>
      </w:r>
      <w:r w:rsidRPr="008159B9">
        <w:rPr>
          <w:color w:val="000000" w:themeColor="text1"/>
        </w:rPr>
        <w:tab/>
      </w:r>
      <w:r w:rsidRPr="008159B9">
        <w:rPr>
          <w:color w:val="000000" w:themeColor="text1"/>
        </w:rPr>
        <w:tab/>
      </w:r>
      <w:r w:rsidRPr="008159B9">
        <w:rPr>
          <w:color w:val="000000" w:themeColor="text1"/>
        </w:rPr>
        <w:tab/>
      </w:r>
      <w:r w:rsidRPr="008159B9">
        <w:rPr>
          <w:color w:val="000000" w:themeColor="text1"/>
        </w:rPr>
        <w:tab/>
      </w:r>
    </w:p>
    <w:p w14:paraId="2E4E8CD3" w14:textId="04413CF5" w:rsidR="003D55B6" w:rsidRPr="008159B9" w:rsidRDefault="003D55B6" w:rsidP="003D55B6">
      <w:pPr>
        <w:spacing w:after="280" w:line="360" w:lineRule="auto"/>
        <w:ind w:firstLine="720"/>
        <w:jc w:val="both"/>
        <w:rPr>
          <w:color w:val="000000" w:themeColor="text1"/>
        </w:rPr>
      </w:pPr>
      <w:r w:rsidRPr="008159B9">
        <w:rPr>
          <w:color w:val="000000" w:themeColor="text1"/>
        </w:rPr>
        <w:t xml:space="preserve">   </w:t>
      </w:r>
    </w:p>
    <w:p w14:paraId="412A94D6" w14:textId="77777777" w:rsidR="003D55B6" w:rsidRPr="008159B9" w:rsidRDefault="003D55B6" w:rsidP="00744CCE">
      <w:pPr>
        <w:pStyle w:val="Antrats"/>
        <w:tabs>
          <w:tab w:val="left" w:pos="720"/>
        </w:tabs>
        <w:spacing w:line="360" w:lineRule="auto"/>
        <w:jc w:val="both"/>
        <w:rPr>
          <w:b/>
          <w:bCs/>
          <w:color w:val="000000" w:themeColor="text1"/>
          <w:lang w:val="en-US"/>
        </w:rPr>
      </w:pPr>
    </w:p>
    <w:p w14:paraId="65E96CB8" w14:textId="7AF5C06F" w:rsidR="00D97900" w:rsidRPr="008159B9" w:rsidRDefault="008D6CE5" w:rsidP="00D97900">
      <w:pPr>
        <w:pStyle w:val="Antrats"/>
        <w:tabs>
          <w:tab w:val="left" w:pos="720"/>
        </w:tabs>
        <w:spacing w:line="360" w:lineRule="auto"/>
        <w:jc w:val="both"/>
        <w:rPr>
          <w:color w:val="000000" w:themeColor="text1"/>
        </w:rPr>
      </w:pPr>
      <w:r w:rsidRPr="008159B9">
        <w:rPr>
          <w:color w:val="000000" w:themeColor="text1"/>
        </w:rPr>
        <w:tab/>
      </w:r>
    </w:p>
    <w:sectPr w:rsidR="00D97900" w:rsidRPr="008159B9" w:rsidSect="00D366E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40" w:right="1080" w:bottom="1440" w:left="1080" w:header="964"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9CA46" w14:textId="77777777" w:rsidR="006A77AF" w:rsidRDefault="006A77AF">
      <w:r>
        <w:separator/>
      </w:r>
    </w:p>
  </w:endnote>
  <w:endnote w:type="continuationSeparator" w:id="0">
    <w:p w14:paraId="09E5F2F4" w14:textId="77777777" w:rsidR="006A77AF" w:rsidRDefault="006A7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HelveticaLT">
    <w:altName w:val="Arial"/>
    <w:charset w:val="BA"/>
    <w:family w:val="swiss"/>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61E1" w14:textId="77777777" w:rsidR="000B1E31" w:rsidRDefault="000B1E3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D8169" w14:textId="77777777" w:rsidR="000B1E31" w:rsidRDefault="000B1E3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5486" w14:textId="77777777" w:rsidR="00E9410C" w:rsidRDefault="00E9410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9CCF8" w14:textId="77777777" w:rsidR="006A77AF" w:rsidRDefault="006A77AF">
      <w:r>
        <w:separator/>
      </w:r>
    </w:p>
  </w:footnote>
  <w:footnote w:type="continuationSeparator" w:id="0">
    <w:p w14:paraId="4210140E" w14:textId="77777777" w:rsidR="006A77AF" w:rsidRDefault="006A7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3A53" w14:textId="77777777" w:rsidR="000B1E31" w:rsidRDefault="000B1E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5F07" w14:textId="77777777" w:rsidR="000B1E31" w:rsidRDefault="000B1E3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5F8D" w14:textId="1F27ABD5" w:rsidR="002E7B9E" w:rsidRDefault="00D60C92">
    <w:pPr>
      <w:pStyle w:val="Antrats"/>
    </w:pPr>
    <w:r>
      <w:rPr>
        <w:noProof/>
      </w:rPr>
      <mc:AlternateContent>
        <mc:Choice Requires="wps">
          <w:drawing>
            <wp:anchor distT="0" distB="0" distL="114300" distR="114300" simplePos="0" relativeHeight="251657728" behindDoc="1" locked="0" layoutInCell="0" allowOverlap="1" wp14:anchorId="4789C470" wp14:editId="3799B7A9">
              <wp:simplePos x="0" y="0"/>
              <wp:positionH relativeFrom="column">
                <wp:posOffset>2514600</wp:posOffset>
              </wp:positionH>
              <wp:positionV relativeFrom="paragraph">
                <wp:posOffset>-38100</wp:posOffset>
              </wp:positionV>
              <wp:extent cx="912495" cy="796925"/>
              <wp:effectExtent l="0" t="0" r="0" b="0"/>
              <wp:wrapNone/>
              <wp:docPr id="441580459"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796925"/>
                      </a:xfrm>
                      <a:prstGeom prst="rect">
                        <a:avLst/>
                      </a:prstGeom>
                      <a:solidFill>
                        <a:srgbClr val="FFFFFF"/>
                      </a:solidFill>
                      <a:ln>
                        <a:noFill/>
                      </a:ln>
                    </wps:spPr>
                    <wps:txb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3"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9C470" id="_x0000_t202" coordsize="21600,21600" o:spt="202" path="m,l,21600r21600,l21600,xe">
              <v:stroke joinstyle="miter"/>
              <v:path gradientshapeok="t" o:connecttype="rect"/>
            </v:shapetype>
            <v:shape id="Teksto laukas 1" o:spid="_x0000_s1026" type="#_x0000_t202" style="position:absolute;margin-left:198pt;margin-top:-3pt;width:71.85pt;height:6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" o:allowincell="f" stroked="f">
              <v:textbo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3"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v:textbox>
            </v:shape>
          </w:pict>
        </mc:Fallback>
      </mc:AlternateContent>
    </w:r>
  </w:p>
  <w:p w14:paraId="7E3D7810" w14:textId="77777777" w:rsidR="002E7B9E" w:rsidRDefault="002E7B9E">
    <w:pPr>
      <w:pStyle w:val="Antrats"/>
      <w:jc w:val="center"/>
    </w:pPr>
    <w:r>
      <w:t xml:space="preserve">     </w:t>
    </w:r>
  </w:p>
  <w:p w14:paraId="173407D5" w14:textId="77777777" w:rsidR="002E7B9E" w:rsidRDefault="002E7B9E">
    <w:pPr>
      <w:pStyle w:val="Antrats"/>
    </w:pPr>
  </w:p>
  <w:p w14:paraId="421D4055" w14:textId="77777777" w:rsidR="002E7B9E" w:rsidRDefault="002E7B9E">
    <w:pPr>
      <w:pStyle w:val="Antrats"/>
      <w:jc w:val="center"/>
      <w:rPr>
        <w:b/>
        <w:caps/>
      </w:rPr>
    </w:pPr>
  </w:p>
  <w:p w14:paraId="7739E16E" w14:textId="77777777" w:rsidR="002E7B9E" w:rsidRDefault="002E7B9E">
    <w:pPr>
      <w:pStyle w:val="Antrats"/>
      <w:jc w:val="center"/>
      <w:rPr>
        <w:b/>
        <w:caps/>
        <w:sz w:val="10"/>
      </w:rPr>
    </w:pPr>
  </w:p>
  <w:p w14:paraId="028A3007" w14:textId="77777777" w:rsidR="002E7B9E" w:rsidRDefault="002E7B9E">
    <w:pPr>
      <w:pStyle w:val="Antrats"/>
      <w:jc w:val="center"/>
      <w:rPr>
        <w:b/>
        <w:caps/>
        <w:sz w:val="26"/>
      </w:rPr>
    </w:pPr>
    <w:bookmarkStart w:id="3" w:name="Institucija"/>
    <w:r>
      <w:rPr>
        <w:b/>
        <w:caps/>
        <w:sz w:val="26"/>
      </w:rPr>
      <w:t>Pasvalio rajono savivaldybės administracija</w:t>
    </w:r>
  </w:p>
  <w:bookmarkEnd w:id="3"/>
  <w:p w14:paraId="0A6121C9" w14:textId="77777777" w:rsidR="002E7B9E" w:rsidRDefault="002E7B9E">
    <w:pPr>
      <w:pStyle w:val="Antrats"/>
      <w:pBdr>
        <w:bottom w:val="single" w:sz="8" w:space="1" w:color="auto"/>
      </w:pBdr>
      <w:jc w:val="center"/>
      <w:rPr>
        <w:sz w:val="20"/>
      </w:rPr>
    </w:pPr>
  </w:p>
  <w:p w14:paraId="4B59DA10" w14:textId="77777777" w:rsidR="00300AEC" w:rsidRDefault="00824D00" w:rsidP="00300AEC">
    <w:pPr>
      <w:pStyle w:val="Antrats"/>
      <w:pBdr>
        <w:bottom w:val="single" w:sz="8" w:space="1" w:color="auto"/>
      </w:pBdr>
      <w:jc w:val="center"/>
      <w:rPr>
        <w:sz w:val="20"/>
      </w:rPr>
    </w:pPr>
    <w:r>
      <w:rPr>
        <w:sz w:val="20"/>
      </w:rPr>
      <w:t>B</w:t>
    </w:r>
    <w:r w:rsidR="00300AEC">
      <w:rPr>
        <w:sz w:val="20"/>
      </w:rPr>
      <w:t xml:space="preserve">iudžetinė įstaiga, </w:t>
    </w:r>
    <w:r w:rsidR="002E7B9E">
      <w:rPr>
        <w:sz w:val="20"/>
      </w:rPr>
      <w:t xml:space="preserve">Vytauto Didžiojo a. 1, </w:t>
    </w:r>
    <w:r w:rsidR="00300AEC">
      <w:rPr>
        <w:sz w:val="20"/>
      </w:rPr>
      <w:t>3</w:t>
    </w:r>
    <w:r w:rsidR="002E7B9E">
      <w:rPr>
        <w:sz w:val="20"/>
      </w:rPr>
      <w:t>9143  Pasvalys</w:t>
    </w:r>
    <w:r w:rsidR="00300AEC">
      <w:rPr>
        <w:sz w:val="20"/>
      </w:rPr>
      <w:t>, tel.  (8  451)  54 133,</w:t>
    </w:r>
  </w:p>
  <w:p w14:paraId="510F7191" w14:textId="77777777" w:rsidR="00300AEC" w:rsidRDefault="00300AEC" w:rsidP="00300AEC">
    <w:pPr>
      <w:pStyle w:val="Antrats"/>
      <w:pBdr>
        <w:bottom w:val="single" w:sz="8" w:space="1" w:color="auto"/>
      </w:pBdr>
      <w:jc w:val="center"/>
      <w:rPr>
        <w:sz w:val="20"/>
      </w:rPr>
    </w:pPr>
    <w:r>
      <w:rPr>
        <w:sz w:val="20"/>
      </w:rPr>
      <w:t xml:space="preserve"> faks. (8  451) 54 134/30,  el. p. </w:t>
    </w:r>
    <w:hyperlink r:id="rId2" w:history="1">
      <w:r>
        <w:rPr>
          <w:rStyle w:val="Hipersaitas"/>
          <w:color w:val="auto"/>
          <w:sz w:val="20"/>
          <w:u w:val="none"/>
        </w:rPr>
        <w:t>rastine@pasvalys.lt</w:t>
      </w:r>
    </w:hyperlink>
    <w:r>
      <w:rPr>
        <w:sz w:val="20"/>
      </w:rPr>
      <w:t xml:space="preserve">. </w:t>
    </w:r>
  </w:p>
  <w:p w14:paraId="5884A975" w14:textId="77777777" w:rsidR="002E7B9E" w:rsidRDefault="00300AEC">
    <w:pPr>
      <w:pStyle w:val="Antrats"/>
      <w:pBdr>
        <w:bottom w:val="single" w:sz="8" w:space="1" w:color="auto"/>
      </w:pBdr>
      <w:jc w:val="center"/>
      <w:rPr>
        <w:sz w:val="20"/>
      </w:rPr>
    </w:pPr>
    <w:r>
      <w:rPr>
        <w:sz w:val="20"/>
      </w:rPr>
      <w:t>Duomenys kaupiami ir saugomi Juridinių a</w:t>
    </w:r>
    <w:r w:rsidR="00A96A72">
      <w:rPr>
        <w:sz w:val="20"/>
      </w:rPr>
      <w:t xml:space="preserve">smenų registre,  </w:t>
    </w:r>
    <w:r w:rsidR="00B13AB8">
      <w:rPr>
        <w:sz w:val="20"/>
      </w:rPr>
      <w:t>kodas 188753657</w:t>
    </w:r>
    <w:r w:rsidR="00A96A72">
      <w:rPr>
        <w:sz w:val="20"/>
      </w:rPr>
      <w:t>.</w:t>
    </w:r>
    <w:r>
      <w:rPr>
        <w:sz w:val="20"/>
      </w:rPr>
      <w:t xml:space="preserve"> </w:t>
    </w:r>
    <w:r w:rsidR="002E7B9E">
      <w:rPr>
        <w:sz w:val="20"/>
      </w:rPr>
      <w:t xml:space="preserve"> </w:t>
    </w:r>
  </w:p>
  <w:p w14:paraId="7465C8EA" w14:textId="77777777" w:rsidR="002E7B9E" w:rsidRDefault="002E7B9E">
    <w:pPr>
      <w:pStyle w:val="Antrats"/>
      <w:pBdr>
        <w:bottom w:val="single" w:sz="8" w:space="1" w:color="auto"/>
      </w:pBdr>
      <w:jc w:val="center"/>
      <w:rPr>
        <w:sz w:val="10"/>
      </w:rPr>
    </w:pPr>
  </w:p>
  <w:p w14:paraId="7FD9A9EC" w14:textId="77777777" w:rsidR="002E7B9E" w:rsidRDefault="002E7B9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60D38"/>
    <w:multiLevelType w:val="hybridMultilevel"/>
    <w:tmpl w:val="B4AEE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70483"/>
    <w:multiLevelType w:val="hybridMultilevel"/>
    <w:tmpl w:val="5CC0C344"/>
    <w:lvl w:ilvl="0" w:tplc="7674A32C">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2" w15:restartNumberingAfterBreak="0">
    <w:nsid w:val="3CAE2761"/>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28A6B26"/>
    <w:multiLevelType w:val="hybridMultilevel"/>
    <w:tmpl w:val="20C8FF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936A0"/>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47054EDA"/>
    <w:multiLevelType w:val="hybridMultilevel"/>
    <w:tmpl w:val="A906D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3313135">
    <w:abstractNumId w:val="3"/>
  </w:num>
  <w:num w:numId="2" w16cid:durableId="180241468">
    <w:abstractNumId w:val="5"/>
  </w:num>
  <w:num w:numId="3" w16cid:durableId="668024">
    <w:abstractNumId w:val="0"/>
  </w:num>
  <w:num w:numId="4" w16cid:durableId="522982676">
    <w:abstractNumId w:val="1"/>
  </w:num>
  <w:num w:numId="5" w16cid:durableId="11316290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47437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artotojas">
    <w15:presenceInfo w15:providerId="None" w15:userId="Vartotoj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A11"/>
    <w:rsid w:val="000008A0"/>
    <w:rsid w:val="00010A77"/>
    <w:rsid w:val="00010FD5"/>
    <w:rsid w:val="000127FA"/>
    <w:rsid w:val="0001544F"/>
    <w:rsid w:val="000317E4"/>
    <w:rsid w:val="00031E22"/>
    <w:rsid w:val="000324D8"/>
    <w:rsid w:val="00032796"/>
    <w:rsid w:val="00033203"/>
    <w:rsid w:val="0003676F"/>
    <w:rsid w:val="0003784B"/>
    <w:rsid w:val="00040215"/>
    <w:rsid w:val="000416E1"/>
    <w:rsid w:val="00042393"/>
    <w:rsid w:val="00043C79"/>
    <w:rsid w:val="00045B58"/>
    <w:rsid w:val="00045CE5"/>
    <w:rsid w:val="000479D2"/>
    <w:rsid w:val="0006230B"/>
    <w:rsid w:val="000640D1"/>
    <w:rsid w:val="00071A97"/>
    <w:rsid w:val="00072DD2"/>
    <w:rsid w:val="000805DC"/>
    <w:rsid w:val="000832CF"/>
    <w:rsid w:val="0008435D"/>
    <w:rsid w:val="00091B8A"/>
    <w:rsid w:val="000B1E31"/>
    <w:rsid w:val="000B5F25"/>
    <w:rsid w:val="000C0FC0"/>
    <w:rsid w:val="000C43FD"/>
    <w:rsid w:val="000C76BF"/>
    <w:rsid w:val="000D327C"/>
    <w:rsid w:val="000D4DCD"/>
    <w:rsid w:val="000D4ECA"/>
    <w:rsid w:val="000D686C"/>
    <w:rsid w:val="000D69E2"/>
    <w:rsid w:val="000E0DA4"/>
    <w:rsid w:val="000E2C3F"/>
    <w:rsid w:val="000E35D8"/>
    <w:rsid w:val="000E4F3D"/>
    <w:rsid w:val="000F4AA2"/>
    <w:rsid w:val="000F630A"/>
    <w:rsid w:val="00105365"/>
    <w:rsid w:val="0012179F"/>
    <w:rsid w:val="00123A86"/>
    <w:rsid w:val="00124867"/>
    <w:rsid w:val="001252E2"/>
    <w:rsid w:val="00132F58"/>
    <w:rsid w:val="001352FB"/>
    <w:rsid w:val="0014103C"/>
    <w:rsid w:val="00143772"/>
    <w:rsid w:val="0015070A"/>
    <w:rsid w:val="00150D36"/>
    <w:rsid w:val="001550DD"/>
    <w:rsid w:val="00155E6B"/>
    <w:rsid w:val="00160DE0"/>
    <w:rsid w:val="00163D1F"/>
    <w:rsid w:val="0016503B"/>
    <w:rsid w:val="00165FB8"/>
    <w:rsid w:val="001703CD"/>
    <w:rsid w:val="00170CB2"/>
    <w:rsid w:val="0017522C"/>
    <w:rsid w:val="001759FF"/>
    <w:rsid w:val="001777C4"/>
    <w:rsid w:val="00181934"/>
    <w:rsid w:val="001A488B"/>
    <w:rsid w:val="001A53D9"/>
    <w:rsid w:val="001B0349"/>
    <w:rsid w:val="001B2724"/>
    <w:rsid w:val="001B4851"/>
    <w:rsid w:val="001C1A48"/>
    <w:rsid w:val="001C3EDA"/>
    <w:rsid w:val="001E0CF2"/>
    <w:rsid w:val="001F277D"/>
    <w:rsid w:val="001F735A"/>
    <w:rsid w:val="0020097B"/>
    <w:rsid w:val="0021038D"/>
    <w:rsid w:val="002123F6"/>
    <w:rsid w:val="002134BE"/>
    <w:rsid w:val="00213A8D"/>
    <w:rsid w:val="00215609"/>
    <w:rsid w:val="00216A80"/>
    <w:rsid w:val="0022220D"/>
    <w:rsid w:val="00222258"/>
    <w:rsid w:val="002246B7"/>
    <w:rsid w:val="00225619"/>
    <w:rsid w:val="00232973"/>
    <w:rsid w:val="00240461"/>
    <w:rsid w:val="00242574"/>
    <w:rsid w:val="00245875"/>
    <w:rsid w:val="002463EB"/>
    <w:rsid w:val="002465CA"/>
    <w:rsid w:val="00250237"/>
    <w:rsid w:val="0025075C"/>
    <w:rsid w:val="00257388"/>
    <w:rsid w:val="00260E9D"/>
    <w:rsid w:val="0026355C"/>
    <w:rsid w:val="00264741"/>
    <w:rsid w:val="002721C7"/>
    <w:rsid w:val="002763F8"/>
    <w:rsid w:val="00276AC8"/>
    <w:rsid w:val="00277002"/>
    <w:rsid w:val="00284D3A"/>
    <w:rsid w:val="00286E1A"/>
    <w:rsid w:val="002875EB"/>
    <w:rsid w:val="00294B27"/>
    <w:rsid w:val="00297801"/>
    <w:rsid w:val="002A2390"/>
    <w:rsid w:val="002A6A11"/>
    <w:rsid w:val="002A6CD0"/>
    <w:rsid w:val="002A6E92"/>
    <w:rsid w:val="002B4438"/>
    <w:rsid w:val="002B4E29"/>
    <w:rsid w:val="002B5207"/>
    <w:rsid w:val="002C030D"/>
    <w:rsid w:val="002C43E8"/>
    <w:rsid w:val="002D02F7"/>
    <w:rsid w:val="002D0AD8"/>
    <w:rsid w:val="002D42F0"/>
    <w:rsid w:val="002E0E38"/>
    <w:rsid w:val="002E4B4C"/>
    <w:rsid w:val="002E7B9E"/>
    <w:rsid w:val="002F789D"/>
    <w:rsid w:val="00300AEC"/>
    <w:rsid w:val="00301BD5"/>
    <w:rsid w:val="003033BA"/>
    <w:rsid w:val="003070A6"/>
    <w:rsid w:val="00307CE6"/>
    <w:rsid w:val="003116FB"/>
    <w:rsid w:val="003126A8"/>
    <w:rsid w:val="00317883"/>
    <w:rsid w:val="0033086D"/>
    <w:rsid w:val="003545CB"/>
    <w:rsid w:val="00357869"/>
    <w:rsid w:val="00362527"/>
    <w:rsid w:val="003646B9"/>
    <w:rsid w:val="0037113F"/>
    <w:rsid w:val="00373E9B"/>
    <w:rsid w:val="00375411"/>
    <w:rsid w:val="003806E3"/>
    <w:rsid w:val="00382F5E"/>
    <w:rsid w:val="0038747F"/>
    <w:rsid w:val="00396D9C"/>
    <w:rsid w:val="00397DF6"/>
    <w:rsid w:val="003B1F8D"/>
    <w:rsid w:val="003B2F33"/>
    <w:rsid w:val="003B410E"/>
    <w:rsid w:val="003B4FDC"/>
    <w:rsid w:val="003B6729"/>
    <w:rsid w:val="003C252D"/>
    <w:rsid w:val="003D03A6"/>
    <w:rsid w:val="003D1E31"/>
    <w:rsid w:val="003D41A1"/>
    <w:rsid w:val="003D55B6"/>
    <w:rsid w:val="003D5869"/>
    <w:rsid w:val="003D66AF"/>
    <w:rsid w:val="003D6CAB"/>
    <w:rsid w:val="003E123D"/>
    <w:rsid w:val="003E12D7"/>
    <w:rsid w:val="003E175A"/>
    <w:rsid w:val="003E5EDD"/>
    <w:rsid w:val="003E6390"/>
    <w:rsid w:val="003F51F3"/>
    <w:rsid w:val="003F5305"/>
    <w:rsid w:val="003F60A5"/>
    <w:rsid w:val="003F6E2B"/>
    <w:rsid w:val="00403DA1"/>
    <w:rsid w:val="00404425"/>
    <w:rsid w:val="00405384"/>
    <w:rsid w:val="00405FBA"/>
    <w:rsid w:val="0040678A"/>
    <w:rsid w:val="00412FD7"/>
    <w:rsid w:val="00420066"/>
    <w:rsid w:val="004357D8"/>
    <w:rsid w:val="00442D93"/>
    <w:rsid w:val="004432C2"/>
    <w:rsid w:val="00445A89"/>
    <w:rsid w:val="00453201"/>
    <w:rsid w:val="0045656E"/>
    <w:rsid w:val="00466097"/>
    <w:rsid w:val="00466AF7"/>
    <w:rsid w:val="004705DC"/>
    <w:rsid w:val="00472E2D"/>
    <w:rsid w:val="00487BBA"/>
    <w:rsid w:val="004918B3"/>
    <w:rsid w:val="00494043"/>
    <w:rsid w:val="0049473E"/>
    <w:rsid w:val="004A223B"/>
    <w:rsid w:val="004A4504"/>
    <w:rsid w:val="004C19AE"/>
    <w:rsid w:val="004C25A6"/>
    <w:rsid w:val="004D13EC"/>
    <w:rsid w:val="004D29E3"/>
    <w:rsid w:val="004D6DBC"/>
    <w:rsid w:val="004E4003"/>
    <w:rsid w:val="004F008F"/>
    <w:rsid w:val="004F1437"/>
    <w:rsid w:val="004F1500"/>
    <w:rsid w:val="004F309D"/>
    <w:rsid w:val="004F3E93"/>
    <w:rsid w:val="004F6203"/>
    <w:rsid w:val="005024F6"/>
    <w:rsid w:val="00502F3B"/>
    <w:rsid w:val="00502FB1"/>
    <w:rsid w:val="00510BBC"/>
    <w:rsid w:val="00510F91"/>
    <w:rsid w:val="005128CC"/>
    <w:rsid w:val="00513885"/>
    <w:rsid w:val="00513E8C"/>
    <w:rsid w:val="005146E8"/>
    <w:rsid w:val="005179D6"/>
    <w:rsid w:val="0053504F"/>
    <w:rsid w:val="005351DD"/>
    <w:rsid w:val="00536C79"/>
    <w:rsid w:val="00541D9D"/>
    <w:rsid w:val="005421AB"/>
    <w:rsid w:val="005433D3"/>
    <w:rsid w:val="00544948"/>
    <w:rsid w:val="00546672"/>
    <w:rsid w:val="00553555"/>
    <w:rsid w:val="00555C41"/>
    <w:rsid w:val="00561B7D"/>
    <w:rsid w:val="00565162"/>
    <w:rsid w:val="0056541A"/>
    <w:rsid w:val="0057057E"/>
    <w:rsid w:val="005738B8"/>
    <w:rsid w:val="00577BB0"/>
    <w:rsid w:val="0058280F"/>
    <w:rsid w:val="00583606"/>
    <w:rsid w:val="00585692"/>
    <w:rsid w:val="00592691"/>
    <w:rsid w:val="00594435"/>
    <w:rsid w:val="005A1269"/>
    <w:rsid w:val="005A2EA3"/>
    <w:rsid w:val="005A4982"/>
    <w:rsid w:val="005A550B"/>
    <w:rsid w:val="005A667C"/>
    <w:rsid w:val="005A70A0"/>
    <w:rsid w:val="005B0CAE"/>
    <w:rsid w:val="005B5208"/>
    <w:rsid w:val="005B5973"/>
    <w:rsid w:val="005C41C2"/>
    <w:rsid w:val="005C56C2"/>
    <w:rsid w:val="005C6046"/>
    <w:rsid w:val="005C658F"/>
    <w:rsid w:val="005C7F5A"/>
    <w:rsid w:val="005D0359"/>
    <w:rsid w:val="005D090B"/>
    <w:rsid w:val="005D33A0"/>
    <w:rsid w:val="005D7EF0"/>
    <w:rsid w:val="005E1AF7"/>
    <w:rsid w:val="005F6C48"/>
    <w:rsid w:val="005F746A"/>
    <w:rsid w:val="005F7B4C"/>
    <w:rsid w:val="00602D67"/>
    <w:rsid w:val="00605E21"/>
    <w:rsid w:val="00611113"/>
    <w:rsid w:val="00612303"/>
    <w:rsid w:val="00613FFA"/>
    <w:rsid w:val="0062066A"/>
    <w:rsid w:val="00620A0B"/>
    <w:rsid w:val="00620C44"/>
    <w:rsid w:val="006262A4"/>
    <w:rsid w:val="00630B58"/>
    <w:rsid w:val="00632C0F"/>
    <w:rsid w:val="0064540A"/>
    <w:rsid w:val="0064660A"/>
    <w:rsid w:val="00654E1C"/>
    <w:rsid w:val="006650D0"/>
    <w:rsid w:val="006665F5"/>
    <w:rsid w:val="00667D0A"/>
    <w:rsid w:val="006A27E3"/>
    <w:rsid w:val="006A4826"/>
    <w:rsid w:val="006A77AF"/>
    <w:rsid w:val="006B5ABD"/>
    <w:rsid w:val="006B68C4"/>
    <w:rsid w:val="006C00F5"/>
    <w:rsid w:val="006C3914"/>
    <w:rsid w:val="006D0460"/>
    <w:rsid w:val="006D1306"/>
    <w:rsid w:val="006D6D16"/>
    <w:rsid w:val="006E0311"/>
    <w:rsid w:val="006F09F4"/>
    <w:rsid w:val="006F1585"/>
    <w:rsid w:val="00706230"/>
    <w:rsid w:val="00711031"/>
    <w:rsid w:val="0071526F"/>
    <w:rsid w:val="00717646"/>
    <w:rsid w:val="00720561"/>
    <w:rsid w:val="00721294"/>
    <w:rsid w:val="00724DCD"/>
    <w:rsid w:val="00727BDE"/>
    <w:rsid w:val="00731346"/>
    <w:rsid w:val="00733308"/>
    <w:rsid w:val="007374C8"/>
    <w:rsid w:val="007405A8"/>
    <w:rsid w:val="00744CCE"/>
    <w:rsid w:val="00745220"/>
    <w:rsid w:val="00747AC4"/>
    <w:rsid w:val="00747DFB"/>
    <w:rsid w:val="007521C2"/>
    <w:rsid w:val="007620C3"/>
    <w:rsid w:val="0076761F"/>
    <w:rsid w:val="00772351"/>
    <w:rsid w:val="007744AC"/>
    <w:rsid w:val="00775B66"/>
    <w:rsid w:val="00775BB4"/>
    <w:rsid w:val="007762CD"/>
    <w:rsid w:val="00783778"/>
    <w:rsid w:val="00795FE6"/>
    <w:rsid w:val="007A5ABB"/>
    <w:rsid w:val="007C01CD"/>
    <w:rsid w:val="007C50CE"/>
    <w:rsid w:val="007D1D7D"/>
    <w:rsid w:val="007D6447"/>
    <w:rsid w:val="007E2A2F"/>
    <w:rsid w:val="007E410E"/>
    <w:rsid w:val="008010CA"/>
    <w:rsid w:val="00806192"/>
    <w:rsid w:val="00810C68"/>
    <w:rsid w:val="008159B9"/>
    <w:rsid w:val="00821F9F"/>
    <w:rsid w:val="0082491F"/>
    <w:rsid w:val="00824D00"/>
    <w:rsid w:val="008304AD"/>
    <w:rsid w:val="00830B15"/>
    <w:rsid w:val="00832810"/>
    <w:rsid w:val="00832EFC"/>
    <w:rsid w:val="00835EC6"/>
    <w:rsid w:val="00842492"/>
    <w:rsid w:val="0085775E"/>
    <w:rsid w:val="00870C7F"/>
    <w:rsid w:val="00876E59"/>
    <w:rsid w:val="00880968"/>
    <w:rsid w:val="00881A35"/>
    <w:rsid w:val="0088509F"/>
    <w:rsid w:val="00886FEA"/>
    <w:rsid w:val="008914DC"/>
    <w:rsid w:val="00891E51"/>
    <w:rsid w:val="00892366"/>
    <w:rsid w:val="00892897"/>
    <w:rsid w:val="00893BE8"/>
    <w:rsid w:val="00896978"/>
    <w:rsid w:val="008A09E7"/>
    <w:rsid w:val="008B0746"/>
    <w:rsid w:val="008B4293"/>
    <w:rsid w:val="008B581E"/>
    <w:rsid w:val="008B6378"/>
    <w:rsid w:val="008C1F4F"/>
    <w:rsid w:val="008C25F0"/>
    <w:rsid w:val="008C2FCD"/>
    <w:rsid w:val="008C6035"/>
    <w:rsid w:val="008C7CD2"/>
    <w:rsid w:val="008D2849"/>
    <w:rsid w:val="008D29B7"/>
    <w:rsid w:val="008D3433"/>
    <w:rsid w:val="008D5BDB"/>
    <w:rsid w:val="008D6CE5"/>
    <w:rsid w:val="008E7420"/>
    <w:rsid w:val="008F026F"/>
    <w:rsid w:val="008F53FF"/>
    <w:rsid w:val="008F7AB0"/>
    <w:rsid w:val="00900799"/>
    <w:rsid w:val="00905808"/>
    <w:rsid w:val="0090644E"/>
    <w:rsid w:val="00906881"/>
    <w:rsid w:val="009127EE"/>
    <w:rsid w:val="00915F61"/>
    <w:rsid w:val="0091642C"/>
    <w:rsid w:val="009251B1"/>
    <w:rsid w:val="00930D18"/>
    <w:rsid w:val="009338C2"/>
    <w:rsid w:val="00934B30"/>
    <w:rsid w:val="009428F9"/>
    <w:rsid w:val="00952583"/>
    <w:rsid w:val="00953848"/>
    <w:rsid w:val="00957CCB"/>
    <w:rsid w:val="00960CF4"/>
    <w:rsid w:val="00961007"/>
    <w:rsid w:val="00962134"/>
    <w:rsid w:val="00964A67"/>
    <w:rsid w:val="0096754F"/>
    <w:rsid w:val="00976174"/>
    <w:rsid w:val="0098604C"/>
    <w:rsid w:val="0098794E"/>
    <w:rsid w:val="00991B15"/>
    <w:rsid w:val="00996E05"/>
    <w:rsid w:val="009A0B16"/>
    <w:rsid w:val="009B41F1"/>
    <w:rsid w:val="009B5035"/>
    <w:rsid w:val="009B51F5"/>
    <w:rsid w:val="009C106E"/>
    <w:rsid w:val="009C2C72"/>
    <w:rsid w:val="009C4FAD"/>
    <w:rsid w:val="009D7849"/>
    <w:rsid w:val="009E131D"/>
    <w:rsid w:val="009F2985"/>
    <w:rsid w:val="009F5560"/>
    <w:rsid w:val="009F6011"/>
    <w:rsid w:val="00A0194C"/>
    <w:rsid w:val="00A03345"/>
    <w:rsid w:val="00A06031"/>
    <w:rsid w:val="00A15EAE"/>
    <w:rsid w:val="00A220E9"/>
    <w:rsid w:val="00A2493C"/>
    <w:rsid w:val="00A25F4D"/>
    <w:rsid w:val="00A270B9"/>
    <w:rsid w:val="00A3497F"/>
    <w:rsid w:val="00A35C6F"/>
    <w:rsid w:val="00A605E7"/>
    <w:rsid w:val="00A71796"/>
    <w:rsid w:val="00A76468"/>
    <w:rsid w:val="00A800C2"/>
    <w:rsid w:val="00A818A3"/>
    <w:rsid w:val="00A85385"/>
    <w:rsid w:val="00A86A42"/>
    <w:rsid w:val="00A9316E"/>
    <w:rsid w:val="00A93CE3"/>
    <w:rsid w:val="00A96A72"/>
    <w:rsid w:val="00AB0B18"/>
    <w:rsid w:val="00AB1BCA"/>
    <w:rsid w:val="00AB3EF2"/>
    <w:rsid w:val="00AB62CB"/>
    <w:rsid w:val="00AD0507"/>
    <w:rsid w:val="00AD1ACC"/>
    <w:rsid w:val="00AD4D37"/>
    <w:rsid w:val="00AE3BD0"/>
    <w:rsid w:val="00AE58F3"/>
    <w:rsid w:val="00AE64E4"/>
    <w:rsid w:val="00AF0A6C"/>
    <w:rsid w:val="00AF33A1"/>
    <w:rsid w:val="00AF48C1"/>
    <w:rsid w:val="00AF54D3"/>
    <w:rsid w:val="00AF57C3"/>
    <w:rsid w:val="00B0563D"/>
    <w:rsid w:val="00B07399"/>
    <w:rsid w:val="00B13AB8"/>
    <w:rsid w:val="00B15B38"/>
    <w:rsid w:val="00B27849"/>
    <w:rsid w:val="00B62C35"/>
    <w:rsid w:val="00B65482"/>
    <w:rsid w:val="00B65CE8"/>
    <w:rsid w:val="00B66164"/>
    <w:rsid w:val="00B72215"/>
    <w:rsid w:val="00B725DC"/>
    <w:rsid w:val="00B747C0"/>
    <w:rsid w:val="00B74C28"/>
    <w:rsid w:val="00B80FA8"/>
    <w:rsid w:val="00B83BA4"/>
    <w:rsid w:val="00B8527C"/>
    <w:rsid w:val="00B856F7"/>
    <w:rsid w:val="00B92E2A"/>
    <w:rsid w:val="00B94C03"/>
    <w:rsid w:val="00B9644A"/>
    <w:rsid w:val="00B9656F"/>
    <w:rsid w:val="00B97420"/>
    <w:rsid w:val="00B97A81"/>
    <w:rsid w:val="00BA316D"/>
    <w:rsid w:val="00BA57A3"/>
    <w:rsid w:val="00BA61B7"/>
    <w:rsid w:val="00BA6A65"/>
    <w:rsid w:val="00BB3FEE"/>
    <w:rsid w:val="00BB5BDE"/>
    <w:rsid w:val="00BB7550"/>
    <w:rsid w:val="00BD6D2E"/>
    <w:rsid w:val="00BD7CD0"/>
    <w:rsid w:val="00BE08F3"/>
    <w:rsid w:val="00BE3C6F"/>
    <w:rsid w:val="00BE75D9"/>
    <w:rsid w:val="00BE767F"/>
    <w:rsid w:val="00BF308E"/>
    <w:rsid w:val="00C005A0"/>
    <w:rsid w:val="00C10ACE"/>
    <w:rsid w:val="00C11650"/>
    <w:rsid w:val="00C11866"/>
    <w:rsid w:val="00C121BC"/>
    <w:rsid w:val="00C17062"/>
    <w:rsid w:val="00C17161"/>
    <w:rsid w:val="00C25B74"/>
    <w:rsid w:val="00C323E0"/>
    <w:rsid w:val="00C3552B"/>
    <w:rsid w:val="00C35DEF"/>
    <w:rsid w:val="00C36904"/>
    <w:rsid w:val="00C42A91"/>
    <w:rsid w:val="00C42CC7"/>
    <w:rsid w:val="00C449E8"/>
    <w:rsid w:val="00C467DA"/>
    <w:rsid w:val="00C47320"/>
    <w:rsid w:val="00C50E37"/>
    <w:rsid w:val="00C52FEA"/>
    <w:rsid w:val="00C60008"/>
    <w:rsid w:val="00C60A60"/>
    <w:rsid w:val="00C61BA9"/>
    <w:rsid w:val="00C6237B"/>
    <w:rsid w:val="00C703CB"/>
    <w:rsid w:val="00C80DBF"/>
    <w:rsid w:val="00C87073"/>
    <w:rsid w:val="00C917F2"/>
    <w:rsid w:val="00C96D25"/>
    <w:rsid w:val="00CA7C67"/>
    <w:rsid w:val="00CB2D77"/>
    <w:rsid w:val="00CC33CF"/>
    <w:rsid w:val="00CC6DA7"/>
    <w:rsid w:val="00CD2A7D"/>
    <w:rsid w:val="00CD31B0"/>
    <w:rsid w:val="00CE286E"/>
    <w:rsid w:val="00CE341F"/>
    <w:rsid w:val="00CE3E98"/>
    <w:rsid w:val="00CF00AB"/>
    <w:rsid w:val="00CF5ADC"/>
    <w:rsid w:val="00CF75D8"/>
    <w:rsid w:val="00D05C12"/>
    <w:rsid w:val="00D16101"/>
    <w:rsid w:val="00D16F88"/>
    <w:rsid w:val="00D22037"/>
    <w:rsid w:val="00D25D71"/>
    <w:rsid w:val="00D356D6"/>
    <w:rsid w:val="00D366EF"/>
    <w:rsid w:val="00D3697F"/>
    <w:rsid w:val="00D40AE5"/>
    <w:rsid w:val="00D41309"/>
    <w:rsid w:val="00D41C53"/>
    <w:rsid w:val="00D42B53"/>
    <w:rsid w:val="00D43251"/>
    <w:rsid w:val="00D4545E"/>
    <w:rsid w:val="00D516AB"/>
    <w:rsid w:val="00D520B5"/>
    <w:rsid w:val="00D54176"/>
    <w:rsid w:val="00D60C92"/>
    <w:rsid w:val="00D617D8"/>
    <w:rsid w:val="00D6303D"/>
    <w:rsid w:val="00D643C7"/>
    <w:rsid w:val="00D66619"/>
    <w:rsid w:val="00D72759"/>
    <w:rsid w:val="00D73B65"/>
    <w:rsid w:val="00D74A2E"/>
    <w:rsid w:val="00D75801"/>
    <w:rsid w:val="00D76CBD"/>
    <w:rsid w:val="00D77CF3"/>
    <w:rsid w:val="00D960EA"/>
    <w:rsid w:val="00D96AD9"/>
    <w:rsid w:val="00D97900"/>
    <w:rsid w:val="00DA55B6"/>
    <w:rsid w:val="00DB73F5"/>
    <w:rsid w:val="00DC009F"/>
    <w:rsid w:val="00DC37CF"/>
    <w:rsid w:val="00DC478F"/>
    <w:rsid w:val="00DD31BA"/>
    <w:rsid w:val="00DD6436"/>
    <w:rsid w:val="00DD6687"/>
    <w:rsid w:val="00DD7DBB"/>
    <w:rsid w:val="00DE683C"/>
    <w:rsid w:val="00DE6923"/>
    <w:rsid w:val="00DE7B4A"/>
    <w:rsid w:val="00E0059D"/>
    <w:rsid w:val="00E01E54"/>
    <w:rsid w:val="00E02D7E"/>
    <w:rsid w:val="00E0391E"/>
    <w:rsid w:val="00E05144"/>
    <w:rsid w:val="00E1368E"/>
    <w:rsid w:val="00E14E01"/>
    <w:rsid w:val="00E20E22"/>
    <w:rsid w:val="00E228D9"/>
    <w:rsid w:val="00E26823"/>
    <w:rsid w:val="00E33971"/>
    <w:rsid w:val="00E3529D"/>
    <w:rsid w:val="00E4018B"/>
    <w:rsid w:val="00E405F1"/>
    <w:rsid w:val="00E407FD"/>
    <w:rsid w:val="00E4154A"/>
    <w:rsid w:val="00E418EA"/>
    <w:rsid w:val="00E4626E"/>
    <w:rsid w:val="00E55110"/>
    <w:rsid w:val="00E64164"/>
    <w:rsid w:val="00E66ABC"/>
    <w:rsid w:val="00E72B7F"/>
    <w:rsid w:val="00E73D28"/>
    <w:rsid w:val="00E73DE0"/>
    <w:rsid w:val="00E74852"/>
    <w:rsid w:val="00E75128"/>
    <w:rsid w:val="00E87250"/>
    <w:rsid w:val="00E913A1"/>
    <w:rsid w:val="00E93DC3"/>
    <w:rsid w:val="00E9410C"/>
    <w:rsid w:val="00EA1A22"/>
    <w:rsid w:val="00EA41F4"/>
    <w:rsid w:val="00EB0117"/>
    <w:rsid w:val="00EC4990"/>
    <w:rsid w:val="00ED1129"/>
    <w:rsid w:val="00ED36D5"/>
    <w:rsid w:val="00EE2275"/>
    <w:rsid w:val="00EE5343"/>
    <w:rsid w:val="00EE534B"/>
    <w:rsid w:val="00EE725E"/>
    <w:rsid w:val="00EF2162"/>
    <w:rsid w:val="00EF6BB8"/>
    <w:rsid w:val="00EF736B"/>
    <w:rsid w:val="00F0079D"/>
    <w:rsid w:val="00F04A86"/>
    <w:rsid w:val="00F07FD1"/>
    <w:rsid w:val="00F20773"/>
    <w:rsid w:val="00F30714"/>
    <w:rsid w:val="00F312FB"/>
    <w:rsid w:val="00F31ACF"/>
    <w:rsid w:val="00F3263B"/>
    <w:rsid w:val="00F352F4"/>
    <w:rsid w:val="00F43947"/>
    <w:rsid w:val="00F46097"/>
    <w:rsid w:val="00F57D11"/>
    <w:rsid w:val="00F71DAA"/>
    <w:rsid w:val="00F75664"/>
    <w:rsid w:val="00F767EB"/>
    <w:rsid w:val="00F76C2A"/>
    <w:rsid w:val="00F81641"/>
    <w:rsid w:val="00F84C23"/>
    <w:rsid w:val="00F84D9F"/>
    <w:rsid w:val="00F87119"/>
    <w:rsid w:val="00F92B56"/>
    <w:rsid w:val="00FA26E2"/>
    <w:rsid w:val="00FA4854"/>
    <w:rsid w:val="00FA77DC"/>
    <w:rsid w:val="00FB1C31"/>
    <w:rsid w:val="00FB355D"/>
    <w:rsid w:val="00FC2C84"/>
    <w:rsid w:val="00FC7910"/>
    <w:rsid w:val="00FC7AD4"/>
    <w:rsid w:val="00FD2645"/>
    <w:rsid w:val="00FD392A"/>
    <w:rsid w:val="00FD3AC0"/>
    <w:rsid w:val="00FE4D79"/>
    <w:rsid w:val="00FE6DF4"/>
    <w:rsid w:val="00FF1E03"/>
    <w:rsid w:val="00FF43C6"/>
    <w:rsid w:val="00FF4ED6"/>
    <w:rsid w:val="00FF64A0"/>
    <w:rsid w:val="00FF6B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8B5B"/>
  <w15:docId w15:val="{3ED8C6F4-3655-42B3-96FD-3DFBAE2B3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qFormat/>
    <w:rsid w:val="002A6CD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pPr>
      <w:tabs>
        <w:tab w:val="center" w:pos="4153"/>
        <w:tab w:val="right" w:pos="8306"/>
      </w:tabs>
    </w:pPr>
  </w:style>
  <w:style w:type="paragraph" w:styleId="Porat">
    <w:name w:val="footer"/>
    <w:basedOn w:val="prastasis"/>
    <w:pPr>
      <w:tabs>
        <w:tab w:val="center" w:pos="4153"/>
        <w:tab w:val="right" w:pos="8306"/>
      </w:tabs>
    </w:pPr>
  </w:style>
  <w:style w:type="character" w:styleId="Hipersaitas">
    <w:name w:val="Hyperlink"/>
    <w:rPr>
      <w:color w:val="0000FF"/>
      <w:u w:val="single"/>
    </w:rPr>
  </w:style>
  <w:style w:type="character" w:styleId="Perirtashipersaitas">
    <w:name w:val="FollowedHyperlink"/>
    <w:rPr>
      <w:color w:val="800080"/>
      <w:u w:val="single"/>
    </w:rPr>
  </w:style>
  <w:style w:type="paragraph" w:styleId="Debesliotekstas">
    <w:name w:val="Balloon Text"/>
    <w:basedOn w:val="prastasis"/>
    <w:semiHidden/>
    <w:rPr>
      <w:rFonts w:ascii="Tahoma" w:hAnsi="Tahoma" w:cs="Tahoma"/>
      <w:sz w:val="16"/>
      <w:szCs w:val="16"/>
    </w:rPr>
  </w:style>
  <w:style w:type="character" w:customStyle="1" w:styleId="AntratsDiagrama">
    <w:name w:val="Antraštės Diagrama"/>
    <w:aliases w:val="Char Diagrama,Diagrama Diagrama"/>
    <w:link w:val="Antrats"/>
    <w:uiPriority w:val="99"/>
    <w:rsid w:val="00830B15"/>
    <w:rPr>
      <w:sz w:val="24"/>
      <w:lang w:eastAsia="en-US"/>
    </w:rPr>
  </w:style>
  <w:style w:type="table" w:styleId="Lentelstinklelis">
    <w:name w:val="Table Grid"/>
    <w:basedOn w:val="prastojilentel"/>
    <w:rsid w:val="00D16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E14E01"/>
    <w:pPr>
      <w:ind w:left="720"/>
    </w:pPr>
    <w:rPr>
      <w:rFonts w:ascii="Calibri" w:eastAsiaTheme="minorHAnsi" w:hAnsi="Calibri" w:cs="Calibri"/>
      <w:sz w:val="22"/>
      <w:szCs w:val="22"/>
    </w:rPr>
  </w:style>
  <w:style w:type="character" w:customStyle="1" w:styleId="Antrat1Diagrama">
    <w:name w:val="Antraštė 1 Diagrama"/>
    <w:basedOn w:val="Numatytasispastraiposriftas"/>
    <w:link w:val="Antrat1"/>
    <w:rsid w:val="002A6CD0"/>
    <w:rPr>
      <w:rFonts w:asciiTheme="majorHAnsi" w:eastAsiaTheme="majorEastAsia" w:hAnsiTheme="majorHAnsi" w:cstheme="majorBidi"/>
      <w:color w:val="2E74B5" w:themeColor="accent1" w:themeShade="BF"/>
      <w:sz w:val="32"/>
      <w:szCs w:val="32"/>
      <w:lang w:eastAsia="en-US"/>
    </w:rPr>
  </w:style>
  <w:style w:type="paragraph" w:styleId="Pataisymai">
    <w:name w:val="Revision"/>
    <w:hidden/>
    <w:uiPriority w:val="99"/>
    <w:semiHidden/>
    <w:rsid w:val="003116FB"/>
    <w:rPr>
      <w:sz w:val="24"/>
      <w:lang w:eastAsia="en-US"/>
    </w:rPr>
  </w:style>
  <w:style w:type="character" w:styleId="Emfaz">
    <w:name w:val="Emphasis"/>
    <w:basedOn w:val="Numatytasispastraiposriftas"/>
    <w:qFormat/>
    <w:rsid w:val="002D0AD8"/>
    <w:rPr>
      <w:i/>
      <w:iCs/>
    </w:rPr>
  </w:style>
  <w:style w:type="character" w:styleId="Grietas">
    <w:name w:val="Strong"/>
    <w:basedOn w:val="Numatytasispastraiposriftas"/>
    <w:qFormat/>
    <w:rsid w:val="002D0AD8"/>
    <w:rPr>
      <w:b/>
      <w:bCs/>
    </w:rPr>
  </w:style>
  <w:style w:type="paragraph" w:styleId="Paantrat">
    <w:name w:val="Subtitle"/>
    <w:basedOn w:val="prastasis"/>
    <w:next w:val="prastasis"/>
    <w:link w:val="PaantratDiagrama"/>
    <w:qFormat/>
    <w:rsid w:val="002D0AD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rsid w:val="002D0AD8"/>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91458">
      <w:bodyDiv w:val="1"/>
      <w:marLeft w:val="0"/>
      <w:marRight w:val="0"/>
      <w:marTop w:val="0"/>
      <w:marBottom w:val="0"/>
      <w:divBdr>
        <w:top w:val="none" w:sz="0" w:space="0" w:color="auto"/>
        <w:left w:val="none" w:sz="0" w:space="0" w:color="auto"/>
        <w:bottom w:val="none" w:sz="0" w:space="0" w:color="auto"/>
        <w:right w:val="none" w:sz="0" w:space="0" w:color="auto"/>
      </w:divBdr>
    </w:div>
    <w:div w:id="126433516">
      <w:bodyDiv w:val="1"/>
      <w:marLeft w:val="0"/>
      <w:marRight w:val="0"/>
      <w:marTop w:val="0"/>
      <w:marBottom w:val="0"/>
      <w:divBdr>
        <w:top w:val="none" w:sz="0" w:space="0" w:color="auto"/>
        <w:left w:val="none" w:sz="0" w:space="0" w:color="auto"/>
        <w:bottom w:val="none" w:sz="0" w:space="0" w:color="auto"/>
        <w:right w:val="none" w:sz="0" w:space="0" w:color="auto"/>
      </w:divBdr>
    </w:div>
    <w:div w:id="164633521">
      <w:bodyDiv w:val="1"/>
      <w:marLeft w:val="0"/>
      <w:marRight w:val="0"/>
      <w:marTop w:val="0"/>
      <w:marBottom w:val="0"/>
      <w:divBdr>
        <w:top w:val="none" w:sz="0" w:space="0" w:color="auto"/>
        <w:left w:val="none" w:sz="0" w:space="0" w:color="auto"/>
        <w:bottom w:val="none" w:sz="0" w:space="0" w:color="auto"/>
        <w:right w:val="none" w:sz="0" w:space="0" w:color="auto"/>
      </w:divBdr>
    </w:div>
    <w:div w:id="472916551">
      <w:bodyDiv w:val="1"/>
      <w:marLeft w:val="0"/>
      <w:marRight w:val="0"/>
      <w:marTop w:val="0"/>
      <w:marBottom w:val="0"/>
      <w:divBdr>
        <w:top w:val="none" w:sz="0" w:space="0" w:color="auto"/>
        <w:left w:val="none" w:sz="0" w:space="0" w:color="auto"/>
        <w:bottom w:val="none" w:sz="0" w:space="0" w:color="auto"/>
        <w:right w:val="none" w:sz="0" w:space="0" w:color="auto"/>
      </w:divBdr>
    </w:div>
    <w:div w:id="712340457">
      <w:bodyDiv w:val="1"/>
      <w:marLeft w:val="0"/>
      <w:marRight w:val="0"/>
      <w:marTop w:val="0"/>
      <w:marBottom w:val="0"/>
      <w:divBdr>
        <w:top w:val="none" w:sz="0" w:space="0" w:color="auto"/>
        <w:left w:val="none" w:sz="0" w:space="0" w:color="auto"/>
        <w:bottom w:val="none" w:sz="0" w:space="0" w:color="auto"/>
        <w:right w:val="none" w:sz="0" w:space="0" w:color="auto"/>
      </w:divBdr>
    </w:div>
    <w:div w:id="930620097">
      <w:bodyDiv w:val="1"/>
      <w:marLeft w:val="0"/>
      <w:marRight w:val="0"/>
      <w:marTop w:val="0"/>
      <w:marBottom w:val="0"/>
      <w:divBdr>
        <w:top w:val="none" w:sz="0" w:space="0" w:color="auto"/>
        <w:left w:val="none" w:sz="0" w:space="0" w:color="auto"/>
        <w:bottom w:val="none" w:sz="0" w:space="0" w:color="auto"/>
        <w:right w:val="none" w:sz="0" w:space="0" w:color="auto"/>
      </w:divBdr>
    </w:div>
    <w:div w:id="1289706427">
      <w:bodyDiv w:val="1"/>
      <w:marLeft w:val="0"/>
      <w:marRight w:val="0"/>
      <w:marTop w:val="0"/>
      <w:marBottom w:val="0"/>
      <w:divBdr>
        <w:top w:val="none" w:sz="0" w:space="0" w:color="auto"/>
        <w:left w:val="none" w:sz="0" w:space="0" w:color="auto"/>
        <w:bottom w:val="none" w:sz="0" w:space="0" w:color="auto"/>
        <w:right w:val="none" w:sz="0" w:space="0" w:color="auto"/>
      </w:divBdr>
    </w:div>
    <w:div w:id="1432244631">
      <w:bodyDiv w:val="1"/>
      <w:marLeft w:val="0"/>
      <w:marRight w:val="0"/>
      <w:marTop w:val="0"/>
      <w:marBottom w:val="0"/>
      <w:divBdr>
        <w:top w:val="none" w:sz="0" w:space="0" w:color="auto"/>
        <w:left w:val="none" w:sz="0" w:space="0" w:color="auto"/>
        <w:bottom w:val="none" w:sz="0" w:space="0" w:color="auto"/>
        <w:right w:val="none" w:sz="0" w:space="0" w:color="auto"/>
      </w:divBdr>
    </w:div>
    <w:div w:id="1535540945">
      <w:bodyDiv w:val="1"/>
      <w:marLeft w:val="0"/>
      <w:marRight w:val="0"/>
      <w:marTop w:val="0"/>
      <w:marBottom w:val="0"/>
      <w:divBdr>
        <w:top w:val="none" w:sz="0" w:space="0" w:color="auto"/>
        <w:left w:val="none" w:sz="0" w:space="0" w:color="auto"/>
        <w:bottom w:val="none" w:sz="0" w:space="0" w:color="auto"/>
        <w:right w:val="none" w:sz="0" w:space="0" w:color="auto"/>
      </w:divBdr>
    </w:div>
    <w:div w:id="1595239380">
      <w:bodyDiv w:val="1"/>
      <w:marLeft w:val="0"/>
      <w:marRight w:val="0"/>
      <w:marTop w:val="0"/>
      <w:marBottom w:val="0"/>
      <w:divBdr>
        <w:top w:val="none" w:sz="0" w:space="0" w:color="auto"/>
        <w:left w:val="none" w:sz="0" w:space="0" w:color="auto"/>
        <w:bottom w:val="none" w:sz="0" w:space="0" w:color="auto"/>
        <w:right w:val="none" w:sz="0" w:space="0" w:color="auto"/>
      </w:divBdr>
    </w:div>
    <w:div w:id="1630160548">
      <w:bodyDiv w:val="1"/>
      <w:marLeft w:val="0"/>
      <w:marRight w:val="0"/>
      <w:marTop w:val="0"/>
      <w:marBottom w:val="0"/>
      <w:divBdr>
        <w:top w:val="none" w:sz="0" w:space="0" w:color="auto"/>
        <w:left w:val="none" w:sz="0" w:space="0" w:color="auto"/>
        <w:bottom w:val="none" w:sz="0" w:space="0" w:color="auto"/>
        <w:right w:val="none" w:sz="0" w:space="0" w:color="auto"/>
      </w:divBdr>
    </w:div>
    <w:div w:id="1678535077">
      <w:bodyDiv w:val="1"/>
      <w:marLeft w:val="0"/>
      <w:marRight w:val="0"/>
      <w:marTop w:val="0"/>
      <w:marBottom w:val="0"/>
      <w:divBdr>
        <w:top w:val="none" w:sz="0" w:space="0" w:color="auto"/>
        <w:left w:val="none" w:sz="0" w:space="0" w:color="auto"/>
        <w:bottom w:val="none" w:sz="0" w:space="0" w:color="auto"/>
        <w:right w:val="none" w:sz="0" w:space="0" w:color="auto"/>
      </w:divBdr>
    </w:div>
    <w:div w:id="1679195164">
      <w:bodyDiv w:val="1"/>
      <w:marLeft w:val="0"/>
      <w:marRight w:val="0"/>
      <w:marTop w:val="0"/>
      <w:marBottom w:val="0"/>
      <w:divBdr>
        <w:top w:val="none" w:sz="0" w:space="0" w:color="auto"/>
        <w:left w:val="none" w:sz="0" w:space="0" w:color="auto"/>
        <w:bottom w:val="none" w:sz="0" w:space="0" w:color="auto"/>
        <w:right w:val="none" w:sz="0" w:space="0" w:color="auto"/>
      </w:divBdr>
    </w:div>
    <w:div w:id="1702586132">
      <w:bodyDiv w:val="1"/>
      <w:marLeft w:val="0"/>
      <w:marRight w:val="0"/>
      <w:marTop w:val="0"/>
      <w:marBottom w:val="0"/>
      <w:divBdr>
        <w:top w:val="none" w:sz="0" w:space="0" w:color="auto"/>
        <w:left w:val="none" w:sz="0" w:space="0" w:color="auto"/>
        <w:bottom w:val="none" w:sz="0" w:space="0" w:color="auto"/>
        <w:right w:val="none" w:sz="0" w:space="0" w:color="auto"/>
      </w:divBdr>
    </w:div>
    <w:div w:id="1727609023">
      <w:bodyDiv w:val="1"/>
      <w:marLeft w:val="0"/>
      <w:marRight w:val="0"/>
      <w:marTop w:val="0"/>
      <w:marBottom w:val="0"/>
      <w:divBdr>
        <w:top w:val="none" w:sz="0" w:space="0" w:color="auto"/>
        <w:left w:val="none" w:sz="0" w:space="0" w:color="auto"/>
        <w:bottom w:val="none" w:sz="0" w:space="0" w:color="auto"/>
        <w:right w:val="none" w:sz="0" w:space="0" w:color="auto"/>
      </w:divBdr>
    </w:div>
    <w:div w:id="1844465265">
      <w:bodyDiv w:val="1"/>
      <w:marLeft w:val="0"/>
      <w:marRight w:val="0"/>
      <w:marTop w:val="0"/>
      <w:marBottom w:val="0"/>
      <w:divBdr>
        <w:top w:val="none" w:sz="0" w:space="0" w:color="auto"/>
        <w:left w:val="none" w:sz="0" w:space="0" w:color="auto"/>
        <w:bottom w:val="none" w:sz="0" w:space="0" w:color="auto"/>
        <w:right w:val="none" w:sz="0" w:space="0" w:color="auto"/>
      </w:divBdr>
    </w:div>
    <w:div w:id="1993676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mailto:rastine@pasvalys.lt" TargetMode="External"/><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43F55-0538-414E-88CB-6573B712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3655</Words>
  <Characters>2084</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Sveikatos apsaugos ministerijai</vt:lpstr>
      <vt:lpstr>Lietuvos Respublikos Sveikatos apsaugos ministerijai</vt:lpstr>
    </vt:vector>
  </TitlesOfParts>
  <Company>Pasvalio raj. savivaldybė</Company>
  <LinksUpToDate>false</LinksUpToDate>
  <CharactersWithSpaces>5728</CharactersWithSpaces>
  <SharedDoc>false</SharedDoc>
  <HLinks>
    <vt:vector size="12" baseType="variant">
      <vt:variant>
        <vt:i4>3014677</vt:i4>
      </vt:variant>
      <vt:variant>
        <vt:i4>3</vt:i4>
      </vt:variant>
      <vt:variant>
        <vt:i4>0</vt:i4>
      </vt:variant>
      <vt:variant>
        <vt:i4>5</vt:i4>
      </vt:variant>
      <vt:variant>
        <vt:lpwstr>mailto:rastine@pasvalys.lt</vt:lpwstr>
      </vt:variant>
      <vt:variant>
        <vt:lpwstr/>
      </vt:variant>
      <vt:variant>
        <vt:i4>3014677</vt:i4>
      </vt:variant>
      <vt:variant>
        <vt:i4>0</vt:i4>
      </vt:variant>
      <vt:variant>
        <vt:i4>0</vt:i4>
      </vt:variant>
      <vt:variant>
        <vt:i4>5</vt:i4>
      </vt:variant>
      <vt:variant>
        <vt:lpwstr>mailto:rastine@pasvalys.lt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subject/>
  <dc:creator>Rasa</dc:creator>
  <cp:keywords/>
  <dc:description/>
  <cp:lastModifiedBy>Laima Gaidelionienė</cp:lastModifiedBy>
  <cp:revision>21</cp:revision>
  <cp:lastPrinted>2023-04-17T13:35:00Z</cp:lastPrinted>
  <dcterms:created xsi:type="dcterms:W3CDTF">2023-07-18T08:51:00Z</dcterms:created>
  <dcterms:modified xsi:type="dcterms:W3CDTF">2023-10-19T14:53:00Z</dcterms:modified>
</cp:coreProperties>
</file>